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D0D" w:rsidRPr="008A3CDE" w:rsidRDefault="00A11D0D" w:rsidP="00F63567">
      <w:pPr>
        <w:spacing w:after="0" w:line="240" w:lineRule="auto"/>
        <w:outlineLvl w:val="0"/>
        <w:rPr>
          <w:rFonts w:ascii="Arial" w:eastAsia="Times New Roman" w:hAnsi="Arial" w:cs="Arial"/>
          <w:kern w:val="36"/>
        </w:rPr>
      </w:pPr>
    </w:p>
    <w:p w:rsidR="00F63567" w:rsidRPr="008A3CDE" w:rsidRDefault="00F63567" w:rsidP="00F63567">
      <w:pPr>
        <w:spacing w:after="0" w:line="240" w:lineRule="auto"/>
        <w:rPr>
          <w:rFonts w:ascii="Arial" w:eastAsia="Times New Roman" w:hAnsi="Arial" w:cs="Arial"/>
          <w:vanish/>
        </w:rPr>
      </w:pPr>
      <w:r w:rsidRPr="008A3CDE">
        <w:rPr>
          <w:rFonts w:ascii="Arial" w:eastAsia="Times New Roman" w:hAnsi="Arial" w:cs="Arial"/>
          <w:vanish/>
        </w:rPr>
        <w:t>In retail, where companies can go quickly from rags to riches – or riches to rags – the customer’s perception of, and experience with, your brand is critical not only to staying in business, but growing your business as well. Qualex can enable retailers across all segments – apparel, grocery, specialty, general merchandise, online and hardlines...</w:t>
      </w:r>
    </w:p>
    <w:p w:rsidR="00F63567" w:rsidRPr="008A3CDE" w:rsidRDefault="00F63567" w:rsidP="00F63567">
      <w:pPr>
        <w:spacing w:after="0" w:line="240" w:lineRule="auto"/>
        <w:rPr>
          <w:rFonts w:ascii="Arial" w:eastAsia="Times New Roman" w:hAnsi="Arial" w:cs="Arial"/>
          <w:vanish/>
        </w:rPr>
      </w:pPr>
      <w:r w:rsidRPr="008A3CDE">
        <w:rPr>
          <w:rFonts w:ascii="Arial" w:eastAsia="Times New Roman" w:hAnsi="Arial" w:cs="Arial"/>
          <w:noProof/>
          <w:vanish/>
        </w:rPr>
        <w:drawing>
          <wp:inline distT="0" distB="0" distL="0" distR="0">
            <wp:extent cx="408305" cy="97155"/>
            <wp:effectExtent l="19050" t="0" r="0" b="0"/>
            <wp:docPr id="1" name="Picture 1" descr="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re"/>
                    <pic:cNvPicPr>
                      <a:picLocks noChangeAspect="1" noChangeArrowheads="1"/>
                    </pic:cNvPicPr>
                  </pic:nvPicPr>
                  <pic:blipFill>
                    <a:blip r:embed="rId7" cstate="print"/>
                    <a:srcRect/>
                    <a:stretch>
                      <a:fillRect/>
                    </a:stretch>
                  </pic:blipFill>
                  <pic:spPr bwMode="auto">
                    <a:xfrm>
                      <a:off x="0" y="0"/>
                      <a:ext cx="408305" cy="97155"/>
                    </a:xfrm>
                    <a:prstGeom prst="rect">
                      <a:avLst/>
                    </a:prstGeom>
                    <a:noFill/>
                    <a:ln w="9525">
                      <a:noFill/>
                      <a:miter lim="800000"/>
                      <a:headEnd/>
                      <a:tailEnd/>
                    </a:ln>
                  </pic:spPr>
                </pic:pic>
              </a:graphicData>
            </a:graphic>
          </wp:inline>
        </w:drawing>
      </w:r>
    </w:p>
    <w:p w:rsidR="00F63567" w:rsidRPr="008A3CDE" w:rsidRDefault="00F63567" w:rsidP="00F63567">
      <w:pPr>
        <w:spacing w:after="0" w:line="240" w:lineRule="auto"/>
        <w:rPr>
          <w:rFonts w:ascii="Arial" w:eastAsia="Times New Roman" w:hAnsi="Arial" w:cs="Arial"/>
        </w:rPr>
      </w:pPr>
      <w:r w:rsidRPr="008A3CDE">
        <w:rPr>
          <w:rFonts w:ascii="Arial" w:eastAsia="Times New Roman" w:hAnsi="Arial" w:cs="Arial"/>
        </w:rPr>
        <w:t xml:space="preserve">In these challenging economic times, retailers are faced with </w:t>
      </w:r>
      <w:r w:rsidR="00293E83" w:rsidRPr="008A3CDE">
        <w:rPr>
          <w:rFonts w:ascii="Arial" w:eastAsia="Times New Roman" w:hAnsi="Arial" w:cs="Arial"/>
        </w:rPr>
        <w:t>cutthroat</w:t>
      </w:r>
      <w:r w:rsidRPr="008A3CDE">
        <w:rPr>
          <w:rFonts w:ascii="Arial" w:eastAsia="Times New Roman" w:hAnsi="Arial" w:cs="Arial"/>
        </w:rPr>
        <w:t xml:space="preserve"> competition and increasing consumer demands, which in turn puts pressure on the bottom line. Qualex can help retailers cull through their expansive data and give them a deeper understanding of their customer's </w:t>
      </w:r>
      <w:r w:rsidR="00295547" w:rsidRPr="008A3CDE">
        <w:rPr>
          <w:rFonts w:ascii="Arial" w:eastAsia="Times New Roman" w:hAnsi="Arial" w:cs="Arial"/>
        </w:rPr>
        <w:t>behavior</w:t>
      </w:r>
      <w:r w:rsidRPr="008A3CDE">
        <w:rPr>
          <w:rFonts w:ascii="Arial" w:eastAsia="Times New Roman" w:hAnsi="Arial" w:cs="Arial"/>
        </w:rPr>
        <w:t xml:space="preserve"> and buying habits so that the right decisions can be made about product, price, promotion and placement. Qualex's suite of products can help retailers in the following ways: </w:t>
      </w:r>
    </w:p>
    <w:p w:rsidR="00295547" w:rsidRPr="008A3CDE" w:rsidRDefault="00295547" w:rsidP="00F63567">
      <w:pPr>
        <w:spacing w:after="0" w:line="240" w:lineRule="auto"/>
        <w:outlineLvl w:val="1"/>
        <w:rPr>
          <w:rFonts w:ascii="Arial" w:eastAsia="Times New Roman" w:hAnsi="Arial" w:cs="Arial"/>
        </w:rPr>
      </w:pPr>
    </w:p>
    <w:p w:rsidR="00295547" w:rsidRPr="008A3CDE" w:rsidRDefault="00F63567" w:rsidP="00F63567">
      <w:pPr>
        <w:spacing w:after="0" w:line="240" w:lineRule="auto"/>
        <w:rPr>
          <w:rFonts w:ascii="Arial" w:eastAsia="Times New Roman" w:hAnsi="Arial" w:cs="Arial"/>
        </w:rPr>
      </w:pPr>
      <w:r w:rsidRPr="008A3CDE">
        <w:rPr>
          <w:rFonts w:ascii="Arial" w:eastAsia="Times New Roman" w:hAnsi="Arial" w:cs="Arial"/>
          <w:b/>
        </w:rPr>
        <w:t>Customer Intelligence</w:t>
      </w:r>
      <w:r w:rsidRPr="008A3CDE">
        <w:rPr>
          <w:rFonts w:ascii="Arial" w:eastAsia="Times New Roman" w:hAnsi="Arial" w:cs="Arial"/>
        </w:rPr>
        <w:t xml:space="preserve"> delivers fast, </w:t>
      </w:r>
      <w:r w:rsidR="00293E83">
        <w:rPr>
          <w:rFonts w:ascii="Arial" w:eastAsia="Times New Roman" w:hAnsi="Arial" w:cs="Arial"/>
        </w:rPr>
        <w:t xml:space="preserve">producing </w:t>
      </w:r>
      <w:r w:rsidRPr="008A3CDE">
        <w:rPr>
          <w:rFonts w:ascii="Arial" w:eastAsia="Times New Roman" w:hAnsi="Arial" w:cs="Arial"/>
        </w:rPr>
        <w:t>significant return</w:t>
      </w:r>
      <w:r w:rsidR="00293E83">
        <w:rPr>
          <w:rFonts w:ascii="Arial" w:eastAsia="Times New Roman" w:hAnsi="Arial" w:cs="Arial"/>
        </w:rPr>
        <w:t>s</w:t>
      </w:r>
      <w:r w:rsidRPr="008A3CDE">
        <w:rPr>
          <w:rFonts w:ascii="Arial" w:eastAsia="Times New Roman" w:hAnsi="Arial" w:cs="Arial"/>
        </w:rPr>
        <w:t xml:space="preserve"> on your marketing investment by enabling you to conduct measurable, integrated marketing campaigns, maximize customer profitability, acquisition and retention, leverage existing investments in technology and build a sustainable competitive advantage through the creation of reliable, high-value customer intelligence</w:t>
      </w:r>
      <w:r w:rsidR="00295547" w:rsidRPr="008A3CDE">
        <w:rPr>
          <w:rFonts w:ascii="Arial" w:eastAsia="Times New Roman" w:hAnsi="Arial" w:cs="Arial"/>
        </w:rPr>
        <w:t>.</w:t>
      </w:r>
    </w:p>
    <w:p w:rsidR="003C10BD" w:rsidRPr="008A3CDE" w:rsidRDefault="003C10BD" w:rsidP="00295547">
      <w:pPr>
        <w:spacing w:after="0" w:line="240" w:lineRule="auto"/>
        <w:outlineLvl w:val="2"/>
        <w:rPr>
          <w:rFonts w:ascii="Arial" w:eastAsia="Times New Roman" w:hAnsi="Arial" w:cs="Arial"/>
        </w:rPr>
      </w:pPr>
    </w:p>
    <w:p w:rsidR="00295547" w:rsidRPr="008A3CDE" w:rsidRDefault="00293E83" w:rsidP="00295547">
      <w:pPr>
        <w:spacing w:after="0" w:line="240" w:lineRule="auto"/>
        <w:outlineLvl w:val="2"/>
        <w:rPr>
          <w:rFonts w:ascii="Arial" w:eastAsia="Times New Roman" w:hAnsi="Arial" w:cs="Arial"/>
        </w:rPr>
      </w:pPr>
      <w:r>
        <w:rPr>
          <w:rFonts w:ascii="Arial" w:eastAsia="Times New Roman" w:hAnsi="Arial" w:cs="Arial"/>
        </w:rPr>
        <w:t>Qualex solutions</w:t>
      </w:r>
      <w:r w:rsidR="00F63567" w:rsidRPr="008A3CDE">
        <w:rPr>
          <w:rFonts w:ascii="Arial" w:eastAsia="Times New Roman" w:hAnsi="Arial" w:cs="Arial"/>
        </w:rPr>
        <w:t xml:space="preserve"> help you maintain and grow profitable customer relationships with the following tools:</w:t>
      </w:r>
    </w:p>
    <w:p w:rsidR="00BB2F36" w:rsidRPr="008A3CDE" w:rsidRDefault="00BB2F36" w:rsidP="00BB2F36">
      <w:pPr>
        <w:pStyle w:val="ListParagraph"/>
        <w:spacing w:after="0" w:line="240" w:lineRule="auto"/>
        <w:outlineLvl w:val="2"/>
        <w:rPr>
          <w:rFonts w:ascii="Arial" w:eastAsia="Times New Roman" w:hAnsi="Arial" w:cs="Arial"/>
        </w:rPr>
      </w:pPr>
    </w:p>
    <w:p w:rsidR="00F63567" w:rsidRPr="008A3CDE" w:rsidRDefault="00F63567" w:rsidP="00295547">
      <w:pPr>
        <w:pStyle w:val="ListParagraph"/>
        <w:numPr>
          <w:ilvl w:val="0"/>
          <w:numId w:val="1"/>
        </w:numPr>
        <w:spacing w:after="0" w:line="240" w:lineRule="auto"/>
        <w:outlineLvl w:val="2"/>
        <w:rPr>
          <w:rFonts w:ascii="Arial" w:eastAsia="Times New Roman" w:hAnsi="Arial" w:cs="Arial"/>
        </w:rPr>
      </w:pPr>
      <w:r w:rsidRPr="00293E83">
        <w:rPr>
          <w:rFonts w:ascii="Arial" w:eastAsia="Times New Roman" w:hAnsi="Arial" w:cs="Arial"/>
          <w:i/>
        </w:rPr>
        <w:t>Marketing Automation</w:t>
      </w:r>
      <w:r w:rsidR="00293E83">
        <w:rPr>
          <w:rFonts w:ascii="Arial" w:eastAsia="Times New Roman" w:hAnsi="Arial" w:cs="Arial"/>
        </w:rPr>
        <w:t xml:space="preserve"> </w:t>
      </w:r>
      <w:r w:rsidR="00CA21EB">
        <w:rPr>
          <w:rFonts w:ascii="Arial" w:eastAsia="Times New Roman" w:hAnsi="Arial" w:cs="Arial"/>
        </w:rPr>
        <w:t>–</w:t>
      </w:r>
      <w:r w:rsidR="00293E83">
        <w:rPr>
          <w:rFonts w:ascii="Arial" w:eastAsia="Times New Roman" w:hAnsi="Arial" w:cs="Arial"/>
        </w:rPr>
        <w:t xml:space="preserve"> </w:t>
      </w:r>
      <w:r w:rsidRPr="008A3CDE">
        <w:rPr>
          <w:rFonts w:ascii="Arial" w:eastAsia="Times New Roman" w:hAnsi="Arial" w:cs="Arial"/>
        </w:rPr>
        <w:t xml:space="preserve">the most comprehensive </w:t>
      </w:r>
      <w:r w:rsidR="00805BF6">
        <w:rPr>
          <w:rFonts w:ascii="Arial" w:eastAsia="Times New Roman" w:hAnsi="Arial" w:cs="Arial"/>
        </w:rPr>
        <w:t>marketing tracking</w:t>
      </w:r>
      <w:r w:rsidRPr="008A3CDE">
        <w:rPr>
          <w:rFonts w:ascii="Arial" w:eastAsia="Times New Roman" w:hAnsi="Arial" w:cs="Arial"/>
        </w:rPr>
        <w:t xml:space="preserve"> solution available</w:t>
      </w:r>
      <w:r w:rsidR="00293E83">
        <w:rPr>
          <w:rFonts w:ascii="Arial" w:eastAsia="Times New Roman" w:hAnsi="Arial" w:cs="Arial"/>
        </w:rPr>
        <w:t>.</w:t>
      </w:r>
      <w:r w:rsidRPr="008A3CDE">
        <w:rPr>
          <w:rFonts w:ascii="Arial" w:eastAsia="Times New Roman" w:hAnsi="Arial" w:cs="Arial"/>
        </w:rPr>
        <w:t xml:space="preserve"> </w:t>
      </w:r>
      <w:r w:rsidR="00293E83">
        <w:rPr>
          <w:rFonts w:ascii="Arial" w:eastAsia="Times New Roman" w:hAnsi="Arial" w:cs="Arial"/>
        </w:rPr>
        <w:t>I</w:t>
      </w:r>
      <w:r w:rsidRPr="008A3CDE">
        <w:rPr>
          <w:rFonts w:ascii="Arial" w:eastAsia="Times New Roman" w:hAnsi="Arial" w:cs="Arial"/>
        </w:rPr>
        <w:t>t provides everything needed to turn raw, disparate data into profitable marketing campaigns.</w:t>
      </w:r>
    </w:p>
    <w:p w:rsidR="00F63567" w:rsidRPr="008A3CDE" w:rsidRDefault="00F63567" w:rsidP="00BB2F36">
      <w:pPr>
        <w:pStyle w:val="ListParagraph"/>
        <w:numPr>
          <w:ilvl w:val="0"/>
          <w:numId w:val="1"/>
        </w:numPr>
        <w:tabs>
          <w:tab w:val="left" w:pos="90"/>
          <w:tab w:val="left" w:pos="360"/>
        </w:tabs>
        <w:spacing w:after="0" w:line="240" w:lineRule="auto"/>
        <w:rPr>
          <w:rFonts w:ascii="Arial" w:eastAsia="Times New Roman" w:hAnsi="Arial" w:cs="Arial"/>
        </w:rPr>
      </w:pPr>
      <w:r w:rsidRPr="00293E83">
        <w:rPr>
          <w:rFonts w:ascii="Arial" w:eastAsia="Times New Roman" w:hAnsi="Arial" w:cs="Arial"/>
          <w:i/>
        </w:rPr>
        <w:t>Marketing Optimization</w:t>
      </w:r>
      <w:r w:rsidRPr="008A3CDE">
        <w:rPr>
          <w:rFonts w:ascii="Arial" w:eastAsia="Times New Roman" w:hAnsi="Arial" w:cs="Arial"/>
        </w:rPr>
        <w:t xml:space="preserve"> </w:t>
      </w:r>
      <w:r w:rsidR="00CE40EE">
        <w:rPr>
          <w:rFonts w:ascii="Arial" w:eastAsia="Times New Roman" w:hAnsi="Arial" w:cs="Arial"/>
        </w:rPr>
        <w:t xml:space="preserve">– </w:t>
      </w:r>
      <w:r w:rsidRPr="008A3CDE">
        <w:rPr>
          <w:rFonts w:ascii="Arial" w:eastAsia="Times New Roman" w:hAnsi="Arial" w:cs="Arial"/>
        </w:rPr>
        <w:t xml:space="preserve">applies powerful mathematical approaches to optimize marketing ROI given limited budgets, </w:t>
      </w:r>
      <w:r w:rsidR="00293E83">
        <w:rPr>
          <w:rFonts w:ascii="Arial" w:eastAsia="Times New Roman" w:hAnsi="Arial" w:cs="Arial"/>
        </w:rPr>
        <w:t xml:space="preserve">restrictive </w:t>
      </w:r>
      <w:r w:rsidRPr="008A3CDE">
        <w:rPr>
          <w:rFonts w:ascii="Arial" w:eastAsia="Times New Roman" w:hAnsi="Arial" w:cs="Arial"/>
        </w:rPr>
        <w:t xml:space="preserve">channel capacities and other </w:t>
      </w:r>
      <w:r w:rsidR="00293E83">
        <w:rPr>
          <w:rFonts w:ascii="Arial" w:eastAsia="Times New Roman" w:hAnsi="Arial" w:cs="Arial"/>
        </w:rPr>
        <w:t xml:space="preserve">normal </w:t>
      </w:r>
      <w:r w:rsidRPr="008A3CDE">
        <w:rPr>
          <w:rFonts w:ascii="Arial" w:eastAsia="Times New Roman" w:hAnsi="Arial" w:cs="Arial"/>
        </w:rPr>
        <w:t xml:space="preserve">constraints. </w:t>
      </w:r>
    </w:p>
    <w:p w:rsidR="00F63567" w:rsidRPr="008A3CDE" w:rsidRDefault="00CE40EE" w:rsidP="00BB2F36">
      <w:pPr>
        <w:pStyle w:val="ListParagraph"/>
        <w:numPr>
          <w:ilvl w:val="0"/>
          <w:numId w:val="1"/>
        </w:numPr>
        <w:tabs>
          <w:tab w:val="left" w:pos="90"/>
          <w:tab w:val="left" w:pos="360"/>
        </w:tabs>
        <w:spacing w:after="0" w:line="240" w:lineRule="auto"/>
        <w:rPr>
          <w:rFonts w:ascii="Arial" w:eastAsia="Times New Roman" w:hAnsi="Arial" w:cs="Arial"/>
        </w:rPr>
      </w:pPr>
      <w:r>
        <w:rPr>
          <w:rFonts w:ascii="Arial" w:eastAsia="Times New Roman" w:hAnsi="Arial" w:cs="Arial"/>
          <w:i/>
        </w:rPr>
        <w:t xml:space="preserve">Rapid </w:t>
      </w:r>
      <w:r w:rsidR="00293E83" w:rsidRPr="00805BF6">
        <w:rPr>
          <w:rFonts w:ascii="Arial" w:eastAsia="Times New Roman" w:hAnsi="Arial" w:cs="Arial"/>
          <w:i/>
        </w:rPr>
        <w:t>Interaction Management</w:t>
      </w:r>
      <w:r w:rsidR="00293E83">
        <w:rPr>
          <w:rFonts w:ascii="Arial" w:eastAsia="Times New Roman" w:hAnsi="Arial" w:cs="Arial"/>
        </w:rPr>
        <w:t xml:space="preserve"> </w:t>
      </w:r>
      <w:r>
        <w:rPr>
          <w:rFonts w:ascii="Arial" w:eastAsia="Times New Roman" w:hAnsi="Arial" w:cs="Arial"/>
        </w:rPr>
        <w:t xml:space="preserve">– </w:t>
      </w:r>
      <w:r w:rsidR="00F63567" w:rsidRPr="008A3CDE">
        <w:rPr>
          <w:rFonts w:ascii="Arial" w:eastAsia="Times New Roman" w:hAnsi="Arial" w:cs="Arial"/>
        </w:rPr>
        <w:t xml:space="preserve">facilitates real-time marketing conversations through communications in the call center, on the website or at the </w:t>
      </w:r>
      <w:r w:rsidR="00293E83" w:rsidRPr="008A3CDE">
        <w:rPr>
          <w:rFonts w:ascii="Arial" w:eastAsia="Times New Roman" w:hAnsi="Arial" w:cs="Arial"/>
        </w:rPr>
        <w:t>checkout</w:t>
      </w:r>
      <w:r w:rsidR="00F63567" w:rsidRPr="008A3CDE">
        <w:rPr>
          <w:rFonts w:ascii="Arial" w:eastAsia="Times New Roman" w:hAnsi="Arial" w:cs="Arial"/>
        </w:rPr>
        <w:t xml:space="preserve"> counter. It is information that is triggered instantaneously.</w:t>
      </w:r>
    </w:p>
    <w:p w:rsidR="00F63567" w:rsidRPr="008A3CDE" w:rsidRDefault="00F63567" w:rsidP="00BB2F36">
      <w:pPr>
        <w:pStyle w:val="ListParagraph"/>
        <w:numPr>
          <w:ilvl w:val="0"/>
          <w:numId w:val="1"/>
        </w:numPr>
        <w:tabs>
          <w:tab w:val="left" w:pos="90"/>
          <w:tab w:val="left" w:pos="360"/>
        </w:tabs>
        <w:spacing w:after="0" w:line="240" w:lineRule="auto"/>
        <w:rPr>
          <w:rFonts w:ascii="Arial" w:eastAsia="Times New Roman" w:hAnsi="Arial" w:cs="Arial"/>
        </w:rPr>
      </w:pPr>
      <w:r w:rsidRPr="00293E83">
        <w:rPr>
          <w:rFonts w:ascii="Arial" w:eastAsia="Times New Roman" w:hAnsi="Arial" w:cs="Arial"/>
          <w:i/>
        </w:rPr>
        <w:t>Web Analytics</w:t>
      </w:r>
      <w:r w:rsidR="00293E83">
        <w:rPr>
          <w:rFonts w:ascii="Arial" w:eastAsia="Times New Roman" w:hAnsi="Arial" w:cs="Arial"/>
        </w:rPr>
        <w:t xml:space="preserve"> </w:t>
      </w:r>
      <w:r w:rsidR="00CE40EE">
        <w:rPr>
          <w:rFonts w:ascii="Arial" w:eastAsia="Times New Roman" w:hAnsi="Arial" w:cs="Arial"/>
        </w:rPr>
        <w:t>– reveals</w:t>
      </w:r>
      <w:r w:rsidRPr="008A3CDE">
        <w:rPr>
          <w:rFonts w:ascii="Arial" w:eastAsia="Times New Roman" w:hAnsi="Arial" w:cs="Arial"/>
        </w:rPr>
        <w:t xml:space="preserve"> how each individual navigates your Internet site. It will help you understand the behavior of </w:t>
      </w:r>
      <w:r w:rsidR="00293E83">
        <w:rPr>
          <w:rFonts w:ascii="Arial" w:eastAsia="Times New Roman" w:hAnsi="Arial" w:cs="Arial"/>
        </w:rPr>
        <w:t>each</w:t>
      </w:r>
      <w:r w:rsidRPr="008A3CDE">
        <w:rPr>
          <w:rFonts w:ascii="Arial" w:eastAsia="Times New Roman" w:hAnsi="Arial" w:cs="Arial"/>
        </w:rPr>
        <w:t xml:space="preserve"> </w:t>
      </w:r>
      <w:r w:rsidR="00293E83">
        <w:rPr>
          <w:rFonts w:ascii="Arial" w:eastAsia="Times New Roman" w:hAnsi="Arial" w:cs="Arial"/>
        </w:rPr>
        <w:t>potential buyer, including the ones</w:t>
      </w:r>
      <w:r w:rsidRPr="008A3CDE">
        <w:rPr>
          <w:rFonts w:ascii="Arial" w:eastAsia="Times New Roman" w:hAnsi="Arial" w:cs="Arial"/>
        </w:rPr>
        <w:t xml:space="preserve"> who </w:t>
      </w:r>
      <w:r w:rsidR="00293E83">
        <w:rPr>
          <w:rFonts w:ascii="Arial" w:eastAsia="Times New Roman" w:hAnsi="Arial" w:cs="Arial"/>
        </w:rPr>
        <w:t xml:space="preserve">don’t go through with </w:t>
      </w:r>
      <w:r w:rsidRPr="008A3CDE">
        <w:rPr>
          <w:rFonts w:ascii="Arial" w:eastAsia="Times New Roman" w:hAnsi="Arial" w:cs="Arial"/>
        </w:rPr>
        <w:t>the</w:t>
      </w:r>
      <w:r w:rsidR="00293E83">
        <w:rPr>
          <w:rFonts w:ascii="Arial" w:eastAsia="Times New Roman" w:hAnsi="Arial" w:cs="Arial"/>
        </w:rPr>
        <w:t>ir purchase even though they have loaded up their shopping basket. This helps y</w:t>
      </w:r>
      <w:r w:rsidRPr="008A3CDE">
        <w:rPr>
          <w:rFonts w:ascii="Arial" w:eastAsia="Times New Roman" w:hAnsi="Arial" w:cs="Arial"/>
        </w:rPr>
        <w:t xml:space="preserve">ou </w:t>
      </w:r>
      <w:r w:rsidR="00293E83">
        <w:rPr>
          <w:rFonts w:ascii="Arial" w:eastAsia="Times New Roman" w:hAnsi="Arial" w:cs="Arial"/>
        </w:rPr>
        <w:t xml:space="preserve">understand what is compromising sales, which </w:t>
      </w:r>
      <w:r w:rsidRPr="008A3CDE">
        <w:rPr>
          <w:rFonts w:ascii="Arial" w:eastAsia="Times New Roman" w:hAnsi="Arial" w:cs="Arial"/>
        </w:rPr>
        <w:t>can</w:t>
      </w:r>
      <w:r w:rsidR="00293E83">
        <w:rPr>
          <w:rFonts w:ascii="Arial" w:eastAsia="Times New Roman" w:hAnsi="Arial" w:cs="Arial"/>
        </w:rPr>
        <w:t xml:space="preserve"> help you</w:t>
      </w:r>
      <w:r w:rsidRPr="008A3CDE">
        <w:rPr>
          <w:rFonts w:ascii="Arial" w:eastAsia="Times New Roman" w:hAnsi="Arial" w:cs="Arial"/>
        </w:rPr>
        <w:t xml:space="preserve"> </w:t>
      </w:r>
      <w:r w:rsidR="00CE40EE">
        <w:rPr>
          <w:rFonts w:ascii="Arial" w:eastAsia="Times New Roman" w:hAnsi="Arial" w:cs="Arial"/>
        </w:rPr>
        <w:t>counter</w:t>
      </w:r>
      <w:r w:rsidR="00CE40EE" w:rsidRPr="008A3CDE">
        <w:rPr>
          <w:rFonts w:ascii="Arial" w:eastAsia="Times New Roman" w:hAnsi="Arial" w:cs="Arial"/>
        </w:rPr>
        <w:t xml:space="preserve"> </w:t>
      </w:r>
      <w:r w:rsidRPr="008A3CDE">
        <w:rPr>
          <w:rFonts w:ascii="Arial" w:eastAsia="Times New Roman" w:hAnsi="Arial" w:cs="Arial"/>
        </w:rPr>
        <w:t>t</w:t>
      </w:r>
      <w:r w:rsidR="00293E83">
        <w:rPr>
          <w:rFonts w:ascii="Arial" w:eastAsia="Times New Roman" w:hAnsi="Arial" w:cs="Arial"/>
        </w:rPr>
        <w:t>his</w:t>
      </w:r>
      <w:r w:rsidRPr="008A3CDE">
        <w:rPr>
          <w:rFonts w:ascii="Arial" w:eastAsia="Times New Roman" w:hAnsi="Arial" w:cs="Arial"/>
        </w:rPr>
        <w:t xml:space="preserve"> </w:t>
      </w:r>
      <w:r w:rsidR="00CE40EE">
        <w:rPr>
          <w:rFonts w:ascii="Arial" w:eastAsia="Times New Roman" w:hAnsi="Arial" w:cs="Arial"/>
        </w:rPr>
        <w:t>behavior</w:t>
      </w:r>
      <w:r w:rsidRPr="008A3CDE">
        <w:rPr>
          <w:rFonts w:ascii="Arial" w:eastAsia="Times New Roman" w:hAnsi="Arial" w:cs="Arial"/>
        </w:rPr>
        <w:t>.</w:t>
      </w:r>
    </w:p>
    <w:p w:rsidR="00F63567" w:rsidRPr="008A3CDE" w:rsidRDefault="00F63567" w:rsidP="00BB2F36">
      <w:pPr>
        <w:pStyle w:val="ListParagraph"/>
        <w:numPr>
          <w:ilvl w:val="0"/>
          <w:numId w:val="1"/>
        </w:numPr>
        <w:tabs>
          <w:tab w:val="left" w:pos="90"/>
          <w:tab w:val="left" w:pos="360"/>
        </w:tabs>
        <w:spacing w:after="0" w:line="240" w:lineRule="auto"/>
        <w:rPr>
          <w:rFonts w:ascii="Arial" w:eastAsia="Times New Roman" w:hAnsi="Arial" w:cs="Arial"/>
        </w:rPr>
      </w:pPr>
      <w:r w:rsidRPr="00293E83">
        <w:rPr>
          <w:rFonts w:ascii="Arial" w:eastAsia="Times New Roman" w:hAnsi="Arial" w:cs="Arial"/>
          <w:i/>
        </w:rPr>
        <w:t>Customer Insight for Retail</w:t>
      </w:r>
      <w:r w:rsidRPr="008A3CDE">
        <w:rPr>
          <w:rFonts w:ascii="Arial" w:eastAsia="Times New Roman" w:hAnsi="Arial" w:cs="Arial"/>
        </w:rPr>
        <w:t xml:space="preserve"> </w:t>
      </w:r>
      <w:r w:rsidR="00CE40EE">
        <w:rPr>
          <w:rFonts w:ascii="Arial" w:eastAsia="Times New Roman" w:hAnsi="Arial" w:cs="Arial"/>
        </w:rPr>
        <w:t xml:space="preserve">– </w:t>
      </w:r>
      <w:r w:rsidRPr="008A3CDE">
        <w:rPr>
          <w:rFonts w:ascii="Arial" w:eastAsia="Times New Roman" w:hAnsi="Arial" w:cs="Arial"/>
        </w:rPr>
        <w:t>provides strategic segmentation and behavior predictions based on your customers' demographic, psychographic, transactional and attitudinal data. Additionally, the solution lets you segment and profile stores based on transaction history and trade-area demographics.</w:t>
      </w:r>
    </w:p>
    <w:p w:rsidR="00BB2F36" w:rsidRPr="008A3CDE" w:rsidRDefault="00BB2F36" w:rsidP="00295547">
      <w:pPr>
        <w:spacing w:after="0" w:line="240" w:lineRule="auto"/>
        <w:rPr>
          <w:rFonts w:ascii="Arial" w:eastAsia="Times New Roman" w:hAnsi="Arial" w:cs="Arial"/>
        </w:rPr>
      </w:pPr>
    </w:p>
    <w:p w:rsidR="00D832D1" w:rsidRDefault="00295547" w:rsidP="00295547">
      <w:pPr>
        <w:spacing w:after="0" w:line="240" w:lineRule="auto"/>
        <w:rPr>
          <w:rFonts w:ascii="Arial" w:eastAsia="Times New Roman" w:hAnsi="Arial" w:cs="Arial"/>
        </w:rPr>
      </w:pPr>
      <w:r w:rsidRPr="008A3CDE">
        <w:rPr>
          <w:rFonts w:ascii="Arial" w:eastAsia="Times New Roman" w:hAnsi="Arial" w:cs="Arial"/>
        </w:rPr>
        <w:t>Qualex enable</w:t>
      </w:r>
      <w:r w:rsidR="00EA6401">
        <w:rPr>
          <w:rFonts w:ascii="Arial" w:eastAsia="Times New Roman" w:hAnsi="Arial" w:cs="Arial"/>
        </w:rPr>
        <w:t>s</w:t>
      </w:r>
      <w:r w:rsidRPr="008A3CDE">
        <w:rPr>
          <w:rFonts w:ascii="Arial" w:eastAsia="Times New Roman" w:hAnsi="Arial" w:cs="Arial"/>
        </w:rPr>
        <w:t xml:space="preserve"> retailers across all segments – apparel, grocery, specialty, general merchandi</w:t>
      </w:r>
      <w:r w:rsidR="00D832D1">
        <w:rPr>
          <w:rFonts w:ascii="Arial" w:eastAsia="Times New Roman" w:hAnsi="Arial" w:cs="Arial"/>
        </w:rPr>
        <w:t>sing</w:t>
      </w:r>
      <w:r w:rsidRPr="008A3CDE">
        <w:rPr>
          <w:rFonts w:ascii="Arial" w:eastAsia="Times New Roman" w:hAnsi="Arial" w:cs="Arial"/>
        </w:rPr>
        <w:t xml:space="preserve">, online and </w:t>
      </w:r>
      <w:r w:rsidR="00EA6401">
        <w:rPr>
          <w:rFonts w:ascii="Arial" w:eastAsia="Times New Roman" w:hAnsi="Arial" w:cs="Arial"/>
        </w:rPr>
        <w:t>brick and mortar</w:t>
      </w:r>
      <w:r w:rsidRPr="008A3CDE">
        <w:rPr>
          <w:rFonts w:ascii="Arial" w:eastAsia="Times New Roman" w:hAnsi="Arial" w:cs="Arial"/>
        </w:rPr>
        <w:t xml:space="preserve"> – to uncover customer insights that delight customers by engaging them in </w:t>
      </w:r>
      <w:r w:rsidR="00293E83">
        <w:rPr>
          <w:rFonts w:ascii="Arial" w:eastAsia="Times New Roman" w:hAnsi="Arial" w:cs="Arial"/>
        </w:rPr>
        <w:t xml:space="preserve">highly </w:t>
      </w:r>
      <w:r w:rsidRPr="008A3CDE">
        <w:rPr>
          <w:rFonts w:ascii="Arial" w:eastAsia="Times New Roman" w:hAnsi="Arial" w:cs="Arial"/>
        </w:rPr>
        <w:t>profitable ways. With high-performance analytics at the core and backed by more than ten years of retail experience, Qualex can help you implement an analytic</w:t>
      </w:r>
      <w:r w:rsidR="00293E83">
        <w:rPr>
          <w:rFonts w:ascii="Arial" w:eastAsia="Times New Roman" w:hAnsi="Arial" w:cs="Arial"/>
        </w:rPr>
        <w:t>s solution that allows</w:t>
      </w:r>
      <w:r w:rsidRPr="008A3CDE">
        <w:rPr>
          <w:rFonts w:ascii="Arial" w:eastAsia="Times New Roman" w:hAnsi="Arial" w:cs="Arial"/>
        </w:rPr>
        <w:t xml:space="preserve"> you</w:t>
      </w:r>
      <w:r w:rsidR="00293E83">
        <w:rPr>
          <w:rFonts w:ascii="Arial" w:eastAsia="Times New Roman" w:hAnsi="Arial" w:cs="Arial"/>
        </w:rPr>
        <w:t xml:space="preserve"> to</w:t>
      </w:r>
      <w:r w:rsidRPr="008A3CDE">
        <w:rPr>
          <w:rFonts w:ascii="Arial" w:eastAsia="Times New Roman" w:hAnsi="Arial" w:cs="Arial"/>
        </w:rPr>
        <w:t xml:space="preserve"> find new and better ways </w:t>
      </w:r>
      <w:r w:rsidR="00293E83">
        <w:rPr>
          <w:rFonts w:ascii="Arial" w:eastAsia="Times New Roman" w:hAnsi="Arial" w:cs="Arial"/>
        </w:rPr>
        <w:t>t</w:t>
      </w:r>
      <w:r w:rsidRPr="008A3CDE">
        <w:rPr>
          <w:rFonts w:ascii="Arial" w:eastAsia="Times New Roman" w:hAnsi="Arial" w:cs="Arial"/>
        </w:rPr>
        <w:t>o do</w:t>
      </w:r>
      <w:r w:rsidR="00D832D1">
        <w:rPr>
          <w:rFonts w:ascii="Arial" w:eastAsia="Times New Roman" w:hAnsi="Arial" w:cs="Arial"/>
        </w:rPr>
        <w:t xml:space="preserve">you’re your </w:t>
      </w:r>
      <w:r w:rsidRPr="008A3CDE">
        <w:rPr>
          <w:rFonts w:ascii="Arial" w:eastAsia="Times New Roman" w:hAnsi="Arial" w:cs="Arial"/>
        </w:rPr>
        <w:t xml:space="preserve">business. </w:t>
      </w:r>
    </w:p>
    <w:p w:rsidR="00D832D1" w:rsidRDefault="00D832D1" w:rsidP="00295547">
      <w:pPr>
        <w:spacing w:after="0" w:line="240" w:lineRule="auto"/>
        <w:rPr>
          <w:rFonts w:ascii="Arial" w:eastAsia="Times New Roman" w:hAnsi="Arial" w:cs="Arial"/>
        </w:rPr>
      </w:pPr>
    </w:p>
    <w:p w:rsidR="00295547" w:rsidRDefault="00295547" w:rsidP="00295547">
      <w:pPr>
        <w:spacing w:after="0" w:line="240" w:lineRule="auto"/>
        <w:rPr>
          <w:rFonts w:ascii="Arial" w:eastAsia="Times New Roman" w:hAnsi="Arial" w:cs="Arial"/>
        </w:rPr>
      </w:pPr>
      <w:r w:rsidRPr="008A3CDE">
        <w:rPr>
          <w:rFonts w:ascii="Arial" w:eastAsia="Times New Roman" w:hAnsi="Arial" w:cs="Arial"/>
        </w:rPr>
        <w:t xml:space="preserve">Let us show you how a modest investment in technology can substantially increase your ROI. Let us help you understand your patrons better. And help you drive profits straight to your bottom line. </w:t>
      </w:r>
    </w:p>
    <w:p w:rsidR="00295547" w:rsidRPr="008A3CDE" w:rsidRDefault="00295547" w:rsidP="00295547">
      <w:pPr>
        <w:tabs>
          <w:tab w:val="left" w:pos="90"/>
          <w:tab w:val="left" w:pos="360"/>
        </w:tabs>
        <w:spacing w:after="0" w:line="240" w:lineRule="auto"/>
        <w:rPr>
          <w:rFonts w:ascii="Arial" w:eastAsia="Times New Roman" w:hAnsi="Arial" w:cs="Arial"/>
        </w:rPr>
      </w:pPr>
    </w:p>
    <w:p w:rsidR="00393E54" w:rsidRPr="008A3CDE" w:rsidRDefault="00BB2F36" w:rsidP="00F63567">
      <w:pPr>
        <w:spacing w:after="0" w:line="240" w:lineRule="auto"/>
        <w:rPr>
          <w:rFonts w:ascii="Arial" w:eastAsia="Times New Roman" w:hAnsi="Arial" w:cs="Arial"/>
          <w:b/>
          <w:sz w:val="24"/>
          <w:szCs w:val="24"/>
        </w:rPr>
      </w:pPr>
      <w:r w:rsidRPr="008A3CDE">
        <w:rPr>
          <w:rFonts w:ascii="Arial" w:eastAsia="Times New Roman" w:hAnsi="Arial" w:cs="Arial"/>
          <w:b/>
          <w:sz w:val="24"/>
          <w:szCs w:val="24"/>
        </w:rPr>
        <w:t>Some of our clients include:</w:t>
      </w:r>
    </w:p>
    <w:p w:rsidR="00393E54" w:rsidRPr="008A3CDE" w:rsidRDefault="00393E54" w:rsidP="00F63567">
      <w:pPr>
        <w:spacing w:after="0" w:line="240" w:lineRule="auto"/>
        <w:rPr>
          <w:rFonts w:ascii="Arial" w:eastAsia="Times New Roman" w:hAnsi="Arial" w:cs="Arial"/>
        </w:rPr>
      </w:pPr>
      <w:r w:rsidRPr="008A3CDE">
        <w:rPr>
          <w:rFonts w:ascii="Arial" w:eastAsia="Times New Roman" w:hAnsi="Arial" w:cs="Arial"/>
        </w:rPr>
        <w:t xml:space="preserve">             </w:t>
      </w:r>
      <w:r w:rsidR="00EA6401">
        <w:rPr>
          <w:rFonts w:ascii="Arial" w:eastAsia="Times New Roman" w:hAnsi="Arial" w:cs="Arial"/>
          <w:noProof/>
        </w:rPr>
        <w:drawing>
          <wp:inline distT="0" distB="0" distL="0" distR="0">
            <wp:extent cx="6858000" cy="5181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0" cy="518160"/>
                    </a:xfrm>
                    <a:prstGeom prst="rect">
                      <a:avLst/>
                    </a:prstGeom>
                    <a:noFill/>
                    <a:ln>
                      <a:noFill/>
                    </a:ln>
                  </pic:spPr>
                </pic:pic>
              </a:graphicData>
            </a:graphic>
          </wp:inline>
        </w:drawing>
      </w:r>
    </w:p>
    <w:p w:rsidR="00814BE4" w:rsidRPr="008A3CDE" w:rsidRDefault="00814BE4" w:rsidP="00F63567">
      <w:pPr>
        <w:spacing w:after="0" w:line="240" w:lineRule="auto"/>
        <w:rPr>
          <w:rFonts w:ascii="Arial" w:eastAsia="Times New Roman" w:hAnsi="Arial" w:cs="Arial"/>
        </w:rPr>
      </w:pPr>
    </w:p>
    <w:p w:rsidR="00814BE4" w:rsidRDefault="00814BE4" w:rsidP="008A3CDE">
      <w:pPr>
        <w:spacing w:after="0" w:line="240" w:lineRule="auto"/>
        <w:rPr>
          <w:rFonts w:ascii="Arial" w:eastAsia="Times New Roman" w:hAnsi="Arial" w:cs="Arial"/>
          <w:sz w:val="24"/>
          <w:szCs w:val="24"/>
        </w:rPr>
      </w:pPr>
    </w:p>
    <w:p w:rsidR="008A3CDE" w:rsidRPr="008A3CDE" w:rsidRDefault="008A3CDE" w:rsidP="008A3CDE">
      <w:pPr>
        <w:spacing w:after="0" w:line="240" w:lineRule="auto"/>
        <w:rPr>
          <w:rFonts w:ascii="Arial" w:eastAsia="Times New Roman" w:hAnsi="Arial" w:cs="Arial"/>
          <w:sz w:val="24"/>
          <w:szCs w:val="24"/>
        </w:rPr>
      </w:pPr>
    </w:p>
    <w:p w:rsidR="00A4253C" w:rsidRDefault="00A4253C" w:rsidP="008A3CDE">
      <w:pPr>
        <w:spacing w:after="0" w:line="240" w:lineRule="auto"/>
        <w:ind w:left="1980"/>
        <w:rPr>
          <w:ins w:id="0" w:author="Clive Pearson" w:date="2014-01-10T09:06:00Z"/>
          <w:rFonts w:ascii="Arial" w:eastAsia="Times New Roman" w:hAnsi="Arial" w:cs="Arial"/>
          <w:b/>
          <w:sz w:val="24"/>
          <w:szCs w:val="24"/>
        </w:rPr>
      </w:pPr>
    </w:p>
    <w:p w:rsidR="0094788C" w:rsidRPr="008A3CDE" w:rsidRDefault="00EA762F" w:rsidP="008A3CDE">
      <w:pPr>
        <w:spacing w:after="0" w:line="240" w:lineRule="auto"/>
        <w:ind w:left="1980"/>
        <w:rPr>
          <w:rFonts w:ascii="Arial" w:eastAsia="Times New Roman" w:hAnsi="Arial" w:cs="Arial"/>
          <w:b/>
          <w:sz w:val="24"/>
          <w:szCs w:val="24"/>
        </w:rPr>
      </w:pPr>
      <w:bookmarkStart w:id="1" w:name="_GoBack"/>
      <w:bookmarkEnd w:id="1"/>
      <w:r>
        <w:rPr>
          <w:rFonts w:ascii="Arial" w:eastAsia="Times New Roman" w:hAnsi="Arial" w:cs="Arial"/>
          <w:b/>
          <w:sz w:val="24"/>
          <w:szCs w:val="24"/>
        </w:rPr>
        <w:lastRenderedPageBreak/>
        <w:t>Qualex help</w:t>
      </w:r>
      <w:r w:rsidR="00BC1770">
        <w:rPr>
          <w:rFonts w:ascii="Arial" w:eastAsia="Times New Roman" w:hAnsi="Arial" w:cs="Arial"/>
          <w:b/>
          <w:sz w:val="24"/>
          <w:szCs w:val="24"/>
        </w:rPr>
        <w:t>s</w:t>
      </w:r>
      <w:r>
        <w:rPr>
          <w:rFonts w:ascii="Arial" w:eastAsia="Times New Roman" w:hAnsi="Arial" w:cs="Arial"/>
          <w:b/>
          <w:sz w:val="24"/>
          <w:szCs w:val="24"/>
        </w:rPr>
        <w:t xml:space="preserve"> clients on the following tasks:</w:t>
      </w:r>
    </w:p>
    <w:p w:rsidR="008A3CDE" w:rsidRPr="008A3CDE" w:rsidRDefault="008A3CDE" w:rsidP="0094788C">
      <w:pPr>
        <w:spacing w:after="0" w:line="240" w:lineRule="auto"/>
        <w:rPr>
          <w:rFonts w:ascii="Arial" w:eastAsia="Times New Roman" w:hAnsi="Arial" w:cs="Arial"/>
        </w:rPr>
      </w:pPr>
    </w:p>
    <w:p w:rsidR="0094788C" w:rsidRPr="008A3CDE" w:rsidRDefault="0094788C" w:rsidP="0094788C">
      <w:pPr>
        <w:numPr>
          <w:ilvl w:val="0"/>
          <w:numId w:val="7"/>
        </w:numPr>
        <w:spacing w:after="0" w:line="240" w:lineRule="auto"/>
        <w:textAlignment w:val="baseline"/>
        <w:rPr>
          <w:rFonts w:ascii="Arial" w:eastAsia="Times New Roman" w:hAnsi="Arial" w:cs="Arial"/>
        </w:rPr>
      </w:pPr>
      <w:r w:rsidRPr="008A3CDE">
        <w:rPr>
          <w:rFonts w:ascii="Arial" w:eastAsia="Times New Roman" w:hAnsi="Arial" w:cs="Arial"/>
        </w:rPr>
        <w:t>Perform</w:t>
      </w:r>
      <w:r w:rsidR="00963C13">
        <w:rPr>
          <w:rFonts w:ascii="Arial" w:eastAsia="Times New Roman" w:hAnsi="Arial" w:cs="Arial"/>
        </w:rPr>
        <w:t>ed</w:t>
      </w:r>
      <w:r w:rsidRPr="008A3CDE">
        <w:rPr>
          <w:rFonts w:ascii="Arial" w:eastAsia="Times New Roman" w:hAnsi="Arial" w:cs="Arial"/>
        </w:rPr>
        <w:t xml:space="preserve"> SAS-related duties for </w:t>
      </w:r>
      <w:r w:rsidR="00293E83">
        <w:rPr>
          <w:rFonts w:ascii="Arial" w:eastAsia="Times New Roman" w:hAnsi="Arial" w:cs="Arial"/>
        </w:rPr>
        <w:t xml:space="preserve">the </w:t>
      </w:r>
      <w:r w:rsidR="00EA762F">
        <w:rPr>
          <w:rFonts w:ascii="Arial" w:eastAsia="Times New Roman" w:hAnsi="Arial" w:cs="Arial"/>
        </w:rPr>
        <w:t>Marketing Departments</w:t>
      </w:r>
      <w:r w:rsidRPr="008A3CDE">
        <w:rPr>
          <w:rFonts w:ascii="Arial" w:eastAsia="Times New Roman" w:hAnsi="Arial" w:cs="Arial"/>
        </w:rPr>
        <w:t xml:space="preserve"> to provide analytics on purchase </w:t>
      </w:r>
      <w:r w:rsidR="003C10BD" w:rsidRPr="008A3CDE">
        <w:rPr>
          <w:rFonts w:ascii="Arial" w:eastAsia="Times New Roman" w:hAnsi="Arial" w:cs="Arial"/>
        </w:rPr>
        <w:t>behavior</w:t>
      </w:r>
      <w:r w:rsidR="00293E83">
        <w:rPr>
          <w:rFonts w:ascii="Arial" w:eastAsia="Times New Roman" w:hAnsi="Arial" w:cs="Arial"/>
        </w:rPr>
        <w:t>.</w:t>
      </w:r>
    </w:p>
    <w:p w:rsidR="0094788C" w:rsidRPr="008A3CDE" w:rsidRDefault="0094788C" w:rsidP="0094788C">
      <w:pPr>
        <w:numPr>
          <w:ilvl w:val="0"/>
          <w:numId w:val="7"/>
        </w:numPr>
        <w:spacing w:before="100" w:beforeAutospacing="1" w:after="100" w:afterAutospacing="1" w:line="240" w:lineRule="auto"/>
        <w:textAlignment w:val="baseline"/>
        <w:rPr>
          <w:rFonts w:ascii="Arial" w:eastAsia="Times New Roman" w:hAnsi="Arial" w:cs="Arial"/>
        </w:rPr>
      </w:pPr>
      <w:r w:rsidRPr="008A3CDE">
        <w:rPr>
          <w:rFonts w:ascii="Arial" w:eastAsia="Times New Roman" w:hAnsi="Arial" w:cs="Arial"/>
        </w:rPr>
        <w:t>Extract</w:t>
      </w:r>
      <w:r w:rsidR="00963C13">
        <w:rPr>
          <w:rFonts w:ascii="Arial" w:eastAsia="Times New Roman" w:hAnsi="Arial" w:cs="Arial"/>
        </w:rPr>
        <w:t>ed</w:t>
      </w:r>
      <w:r w:rsidR="00EA762F">
        <w:rPr>
          <w:rFonts w:ascii="Arial" w:eastAsia="Times New Roman" w:hAnsi="Arial" w:cs="Arial"/>
        </w:rPr>
        <w:t xml:space="preserve"> data from many different sources</w:t>
      </w:r>
      <w:r w:rsidRPr="008A3CDE">
        <w:rPr>
          <w:rFonts w:ascii="Arial" w:eastAsia="Times New Roman" w:hAnsi="Arial" w:cs="Arial"/>
        </w:rPr>
        <w:t xml:space="preserve"> and combined </w:t>
      </w:r>
      <w:r w:rsidR="00293E83">
        <w:rPr>
          <w:rFonts w:ascii="Arial" w:eastAsia="Times New Roman" w:hAnsi="Arial" w:cs="Arial"/>
        </w:rPr>
        <w:t xml:space="preserve">that </w:t>
      </w:r>
      <w:r w:rsidRPr="008A3CDE">
        <w:rPr>
          <w:rFonts w:ascii="Arial" w:eastAsia="Times New Roman" w:hAnsi="Arial" w:cs="Arial"/>
        </w:rPr>
        <w:t xml:space="preserve">into reports using Base SAS and Excel in support of </w:t>
      </w:r>
      <w:r w:rsidR="00D832D1">
        <w:rPr>
          <w:rFonts w:ascii="Arial" w:eastAsia="Times New Roman" w:hAnsi="Arial" w:cs="Arial"/>
        </w:rPr>
        <w:t xml:space="preserve">the </w:t>
      </w:r>
      <w:r w:rsidRPr="008A3CDE">
        <w:rPr>
          <w:rFonts w:ascii="Arial" w:eastAsia="Times New Roman" w:hAnsi="Arial" w:cs="Arial"/>
        </w:rPr>
        <w:t>Marketing and Accounting departments</w:t>
      </w:r>
      <w:r w:rsidR="00293E83">
        <w:rPr>
          <w:rFonts w:ascii="Arial" w:eastAsia="Times New Roman" w:hAnsi="Arial" w:cs="Arial"/>
        </w:rPr>
        <w:t>.</w:t>
      </w:r>
    </w:p>
    <w:p w:rsidR="0094788C" w:rsidRPr="001F450A" w:rsidRDefault="0094788C" w:rsidP="001F450A">
      <w:pPr>
        <w:pStyle w:val="ListParagraph"/>
        <w:numPr>
          <w:ilvl w:val="0"/>
          <w:numId w:val="7"/>
        </w:numPr>
        <w:spacing w:after="0" w:line="240" w:lineRule="auto"/>
        <w:rPr>
          <w:rFonts w:ascii="Arial" w:eastAsia="Times New Roman" w:hAnsi="Arial" w:cs="Arial"/>
        </w:rPr>
      </w:pPr>
      <w:r w:rsidRPr="001F450A">
        <w:rPr>
          <w:rFonts w:ascii="Arial" w:eastAsia="Times New Roman" w:hAnsi="Arial" w:cs="Arial"/>
        </w:rPr>
        <w:t>Run special promotions and provide Sell Through Reporting</w:t>
      </w:r>
      <w:r w:rsidR="00293E83" w:rsidRPr="001F450A">
        <w:rPr>
          <w:rFonts w:ascii="Arial" w:eastAsia="Times New Roman" w:hAnsi="Arial" w:cs="Arial"/>
        </w:rPr>
        <w:t>,</w:t>
      </w:r>
      <w:r w:rsidRPr="001F450A">
        <w:rPr>
          <w:rFonts w:ascii="Arial" w:eastAsia="Times New Roman" w:hAnsi="Arial" w:cs="Arial"/>
        </w:rPr>
        <w:t>Execute</w:t>
      </w:r>
      <w:r w:rsidR="00963C13" w:rsidRPr="001F450A">
        <w:rPr>
          <w:rFonts w:ascii="Arial" w:eastAsia="Times New Roman" w:hAnsi="Arial" w:cs="Arial"/>
        </w:rPr>
        <w:t>d</w:t>
      </w:r>
      <w:r w:rsidRPr="001F450A">
        <w:rPr>
          <w:rFonts w:ascii="Arial" w:eastAsia="Times New Roman" w:hAnsi="Arial" w:cs="Arial"/>
        </w:rPr>
        <w:t xml:space="preserve"> Category Flash Report</w:t>
      </w:r>
      <w:r w:rsidR="00293E83" w:rsidRPr="001F450A">
        <w:rPr>
          <w:rFonts w:ascii="Arial" w:eastAsia="Times New Roman" w:hAnsi="Arial" w:cs="Arial"/>
        </w:rPr>
        <w:t>.</w:t>
      </w:r>
    </w:p>
    <w:p w:rsidR="0094788C" w:rsidRPr="008A3CDE" w:rsidRDefault="003C10BD" w:rsidP="0094788C">
      <w:pPr>
        <w:pStyle w:val="ListParagraph"/>
        <w:numPr>
          <w:ilvl w:val="0"/>
          <w:numId w:val="7"/>
        </w:numPr>
        <w:spacing w:after="0" w:line="240" w:lineRule="auto"/>
        <w:rPr>
          <w:rFonts w:ascii="Arial" w:eastAsia="Times New Roman" w:hAnsi="Arial" w:cs="Arial"/>
        </w:rPr>
      </w:pPr>
      <w:r w:rsidRPr="008A3CDE">
        <w:rPr>
          <w:rFonts w:ascii="Arial" w:eastAsia="Times New Roman" w:hAnsi="Arial" w:cs="Arial"/>
        </w:rPr>
        <w:t>Analyze</w:t>
      </w:r>
      <w:r w:rsidR="00963C13">
        <w:rPr>
          <w:rFonts w:ascii="Arial" w:eastAsia="Times New Roman" w:hAnsi="Arial" w:cs="Arial"/>
        </w:rPr>
        <w:t>d</w:t>
      </w:r>
      <w:r w:rsidR="0094788C" w:rsidRPr="008A3CDE">
        <w:rPr>
          <w:rFonts w:ascii="Arial" w:eastAsia="Times New Roman" w:hAnsi="Arial" w:cs="Arial"/>
        </w:rPr>
        <w:t xml:space="preserve"> Store Business Databases</w:t>
      </w:r>
      <w:r w:rsidR="00293E83">
        <w:rPr>
          <w:rFonts w:ascii="Arial" w:eastAsia="Times New Roman" w:hAnsi="Arial" w:cs="Arial"/>
        </w:rPr>
        <w:t>.</w:t>
      </w:r>
    </w:p>
    <w:p w:rsidR="0094788C" w:rsidRPr="008A3CDE" w:rsidRDefault="0094788C" w:rsidP="0094788C">
      <w:pPr>
        <w:pStyle w:val="ListParagraph"/>
        <w:numPr>
          <w:ilvl w:val="0"/>
          <w:numId w:val="7"/>
        </w:numPr>
        <w:spacing w:after="0" w:line="240" w:lineRule="auto"/>
        <w:rPr>
          <w:rFonts w:ascii="Arial" w:eastAsia="Times New Roman" w:hAnsi="Arial" w:cs="Arial"/>
        </w:rPr>
      </w:pPr>
      <w:r w:rsidRPr="008A3CDE">
        <w:rPr>
          <w:rFonts w:ascii="Arial" w:eastAsia="Times New Roman" w:hAnsi="Arial" w:cs="Arial"/>
        </w:rPr>
        <w:t>Provide</w:t>
      </w:r>
      <w:r w:rsidR="00963C13">
        <w:rPr>
          <w:rFonts w:ascii="Arial" w:eastAsia="Times New Roman" w:hAnsi="Arial" w:cs="Arial"/>
        </w:rPr>
        <w:t>d</w:t>
      </w:r>
      <w:r w:rsidRPr="008A3CDE">
        <w:rPr>
          <w:rFonts w:ascii="Arial" w:eastAsia="Times New Roman" w:hAnsi="Arial" w:cs="Arial"/>
        </w:rPr>
        <w:t xml:space="preserve"> Reporting on Gadget Business Items</w:t>
      </w:r>
      <w:r w:rsidR="00293E83">
        <w:rPr>
          <w:rFonts w:ascii="Arial" w:eastAsia="Times New Roman" w:hAnsi="Arial" w:cs="Arial"/>
        </w:rPr>
        <w:t>.</w:t>
      </w:r>
    </w:p>
    <w:p w:rsidR="00FB423E" w:rsidRPr="008A3CDE" w:rsidRDefault="00963C13" w:rsidP="00FB423E">
      <w:pPr>
        <w:pStyle w:val="ListParagraph"/>
        <w:numPr>
          <w:ilvl w:val="0"/>
          <w:numId w:val="8"/>
        </w:numPr>
        <w:spacing w:before="100" w:beforeAutospacing="1" w:after="100" w:afterAutospacing="1" w:line="240" w:lineRule="auto"/>
        <w:rPr>
          <w:rFonts w:ascii="Arial" w:eastAsia="Times New Roman" w:hAnsi="Arial" w:cs="Arial"/>
        </w:rPr>
      </w:pPr>
      <w:r>
        <w:rPr>
          <w:rFonts w:ascii="Arial" w:eastAsia="Times New Roman" w:hAnsi="Arial" w:cs="Arial"/>
        </w:rPr>
        <w:t xml:space="preserve">Provided </w:t>
      </w:r>
      <w:r w:rsidR="00FB423E" w:rsidRPr="008A3CDE">
        <w:rPr>
          <w:rFonts w:ascii="Arial" w:eastAsia="Times New Roman" w:hAnsi="Arial" w:cs="Arial"/>
        </w:rPr>
        <w:t>SAS Merchandise Intellig</w:t>
      </w:r>
      <w:r>
        <w:rPr>
          <w:rFonts w:ascii="Arial" w:eastAsia="Times New Roman" w:hAnsi="Arial" w:cs="Arial"/>
        </w:rPr>
        <w:t>ence (Size Optimization)</w:t>
      </w:r>
      <w:r w:rsidR="00FB423E" w:rsidRPr="008A3CDE">
        <w:rPr>
          <w:rFonts w:ascii="Arial" w:eastAsia="Times New Roman" w:hAnsi="Arial" w:cs="Arial"/>
        </w:rPr>
        <w:t xml:space="preserve"> </w:t>
      </w:r>
      <w:r w:rsidR="00EA762F">
        <w:rPr>
          <w:rFonts w:ascii="Arial" w:eastAsia="Times New Roman" w:hAnsi="Arial" w:cs="Arial"/>
        </w:rPr>
        <w:t xml:space="preserve">analytics to </w:t>
      </w:r>
      <w:r w:rsidR="00293E83">
        <w:rPr>
          <w:rFonts w:ascii="Arial" w:eastAsia="Times New Roman" w:hAnsi="Arial" w:cs="Arial"/>
        </w:rPr>
        <w:t>IT</w:t>
      </w:r>
      <w:r>
        <w:rPr>
          <w:rFonts w:ascii="Arial" w:eastAsia="Times New Roman" w:hAnsi="Arial" w:cs="Arial"/>
        </w:rPr>
        <w:t xml:space="preserve"> team</w:t>
      </w:r>
      <w:r w:rsidR="00D832D1">
        <w:rPr>
          <w:rFonts w:ascii="Arial" w:eastAsia="Times New Roman" w:hAnsi="Arial" w:cs="Arial"/>
        </w:rPr>
        <w:t>s</w:t>
      </w:r>
      <w:r>
        <w:rPr>
          <w:rFonts w:ascii="Arial" w:eastAsia="Times New Roman" w:hAnsi="Arial" w:cs="Arial"/>
        </w:rPr>
        <w:t xml:space="preserve"> using SAS to generate</w:t>
      </w:r>
      <w:r w:rsidR="00FB423E" w:rsidRPr="008A3CDE">
        <w:rPr>
          <w:rFonts w:ascii="Arial" w:eastAsia="Times New Roman" w:hAnsi="Arial" w:cs="Arial"/>
        </w:rPr>
        <w:t xml:space="preserve"> forecasts. </w:t>
      </w:r>
    </w:p>
    <w:p w:rsidR="00FB423E" w:rsidRPr="008A3CDE" w:rsidRDefault="00963C13" w:rsidP="00FB423E">
      <w:pPr>
        <w:pStyle w:val="ListParagraph"/>
        <w:numPr>
          <w:ilvl w:val="0"/>
          <w:numId w:val="8"/>
        </w:numPr>
        <w:spacing w:before="100" w:beforeAutospacing="1" w:after="100" w:afterAutospacing="1" w:line="240" w:lineRule="auto"/>
        <w:rPr>
          <w:rFonts w:ascii="Arial" w:eastAsia="Times New Roman" w:hAnsi="Arial" w:cs="Arial"/>
        </w:rPr>
      </w:pPr>
      <w:r>
        <w:rPr>
          <w:rFonts w:ascii="Arial" w:eastAsia="Times New Roman" w:hAnsi="Arial" w:cs="Arial"/>
        </w:rPr>
        <w:t xml:space="preserve">Provided </w:t>
      </w:r>
      <w:r w:rsidR="00FB423E" w:rsidRPr="008A3CDE">
        <w:rPr>
          <w:rFonts w:ascii="Arial" w:eastAsia="Times New Roman" w:hAnsi="Arial" w:cs="Arial"/>
        </w:rPr>
        <w:t>Size Optimization</w:t>
      </w:r>
      <w:r>
        <w:rPr>
          <w:rFonts w:ascii="Arial" w:eastAsia="Times New Roman" w:hAnsi="Arial" w:cs="Arial"/>
        </w:rPr>
        <w:t xml:space="preserve"> implementation and development</w:t>
      </w:r>
      <w:r w:rsidR="00293E83">
        <w:rPr>
          <w:rFonts w:ascii="Arial" w:eastAsia="Times New Roman" w:hAnsi="Arial" w:cs="Arial"/>
        </w:rPr>
        <w:t>.</w:t>
      </w:r>
    </w:p>
    <w:p w:rsidR="00963C13" w:rsidRPr="00963C13" w:rsidRDefault="00963C13" w:rsidP="0094788C">
      <w:pPr>
        <w:pStyle w:val="ListParagraph"/>
        <w:numPr>
          <w:ilvl w:val="0"/>
          <w:numId w:val="8"/>
        </w:numPr>
        <w:spacing w:before="100" w:beforeAutospacing="1" w:after="100" w:afterAutospacing="1" w:line="240" w:lineRule="auto"/>
        <w:rPr>
          <w:rFonts w:ascii="Arial" w:hAnsi="Arial" w:cs="Arial"/>
        </w:rPr>
      </w:pPr>
      <w:r>
        <w:rPr>
          <w:rFonts w:ascii="Arial" w:eastAsia="Times New Roman" w:hAnsi="Arial" w:cs="Arial"/>
        </w:rPr>
        <w:t>Implemented SAS SO implementation to</w:t>
      </w:r>
      <w:r w:rsidR="00FB423E" w:rsidRPr="008A3CDE">
        <w:rPr>
          <w:rFonts w:ascii="Arial" w:eastAsia="Times New Roman" w:hAnsi="Arial" w:cs="Arial"/>
        </w:rPr>
        <w:t xml:space="preserve"> the technical </w:t>
      </w:r>
      <w:r w:rsidR="00293E83">
        <w:rPr>
          <w:rFonts w:ascii="Arial" w:eastAsia="Times New Roman" w:hAnsi="Arial" w:cs="Arial"/>
        </w:rPr>
        <w:t>infrastructure. This SO implementation had</w:t>
      </w:r>
      <w:r>
        <w:rPr>
          <w:rFonts w:ascii="Arial" w:eastAsia="Times New Roman" w:hAnsi="Arial" w:cs="Arial"/>
        </w:rPr>
        <w:t xml:space="preserve"> two major components:</w:t>
      </w:r>
    </w:p>
    <w:p w:rsidR="003C10BD" w:rsidRPr="00805BF6" w:rsidRDefault="00FB423E" w:rsidP="00805BF6">
      <w:pPr>
        <w:pStyle w:val="ListParagraph"/>
        <w:numPr>
          <w:ilvl w:val="0"/>
          <w:numId w:val="8"/>
        </w:numPr>
        <w:spacing w:before="100" w:beforeAutospacing="1" w:after="100" w:afterAutospacing="1" w:line="240" w:lineRule="auto"/>
        <w:rPr>
          <w:rFonts w:ascii="Arial" w:hAnsi="Arial" w:cs="Arial"/>
        </w:rPr>
      </w:pPr>
      <w:r w:rsidRPr="00805BF6">
        <w:rPr>
          <w:rFonts w:ascii="Arial" w:eastAsia="Times New Roman" w:hAnsi="Arial" w:cs="Arial"/>
        </w:rPr>
        <w:t>Size P</w:t>
      </w:r>
      <w:r w:rsidR="00293E83" w:rsidRPr="00805BF6">
        <w:rPr>
          <w:rFonts w:ascii="Arial" w:eastAsia="Times New Roman" w:hAnsi="Arial" w:cs="Arial"/>
        </w:rPr>
        <w:t>rofiling and Pack Optimization.</w:t>
      </w:r>
      <w:r w:rsidRPr="00805BF6">
        <w:rPr>
          <w:rFonts w:ascii="Arial" w:eastAsia="Times New Roman" w:hAnsi="Arial" w:cs="Arial"/>
        </w:rPr>
        <w:t xml:space="preserve"> </w:t>
      </w:r>
      <w:r w:rsidR="00D832D1" w:rsidRPr="00805BF6">
        <w:rPr>
          <w:rFonts w:ascii="Arial" w:eastAsia="Times New Roman" w:hAnsi="Arial" w:cs="Arial"/>
        </w:rPr>
        <w:t>The g</w:t>
      </w:r>
      <w:r w:rsidR="00963C13" w:rsidRPr="00805BF6">
        <w:rPr>
          <w:rFonts w:ascii="Arial" w:eastAsia="Times New Roman" w:hAnsi="Arial" w:cs="Arial"/>
        </w:rPr>
        <w:t xml:space="preserve">oal </w:t>
      </w:r>
      <w:r w:rsidR="00293E83" w:rsidRPr="00805BF6">
        <w:rPr>
          <w:rFonts w:ascii="Arial" w:eastAsia="Times New Roman" w:hAnsi="Arial" w:cs="Arial"/>
        </w:rPr>
        <w:t>was to meet a go-live each</w:t>
      </w:r>
      <w:r w:rsidRPr="00805BF6">
        <w:rPr>
          <w:rFonts w:ascii="Arial" w:eastAsia="Times New Roman" w:hAnsi="Arial" w:cs="Arial"/>
        </w:rPr>
        <w:t xml:space="preserve"> month for the Size Profiling and a Field E</w:t>
      </w:r>
      <w:r w:rsidR="00963C13" w:rsidRPr="00805BF6">
        <w:rPr>
          <w:rFonts w:ascii="Arial" w:eastAsia="Times New Roman" w:hAnsi="Arial" w:cs="Arial"/>
        </w:rPr>
        <w:t>nabled Solution (FES) por</w:t>
      </w:r>
      <w:r w:rsidR="00293E83" w:rsidRPr="00805BF6">
        <w:rPr>
          <w:rFonts w:ascii="Arial" w:eastAsia="Times New Roman" w:hAnsi="Arial" w:cs="Arial"/>
        </w:rPr>
        <w:t>tion for the featured product. </w:t>
      </w:r>
      <w:r w:rsidRPr="00805BF6">
        <w:rPr>
          <w:rFonts w:ascii="Arial" w:eastAsia="Times New Roman" w:hAnsi="Arial" w:cs="Arial"/>
        </w:rPr>
        <w:t xml:space="preserve"> </w:t>
      </w:r>
    </w:p>
    <w:p w:rsidR="00814BE4" w:rsidRPr="008A3CDE" w:rsidRDefault="00814BE4" w:rsidP="008A3CDE">
      <w:pPr>
        <w:spacing w:after="0" w:line="240" w:lineRule="auto"/>
        <w:rPr>
          <w:rFonts w:ascii="Arial" w:eastAsia="Times New Roman" w:hAnsi="Arial" w:cs="Arial"/>
          <w:b/>
          <w:sz w:val="24"/>
          <w:szCs w:val="24"/>
        </w:rPr>
      </w:pPr>
      <w:r w:rsidRPr="008A3CDE">
        <w:rPr>
          <w:rFonts w:ascii="Arial" w:eastAsia="Times New Roman" w:hAnsi="Arial" w:cs="Arial"/>
          <w:b/>
          <w:sz w:val="24"/>
          <w:szCs w:val="24"/>
        </w:rPr>
        <w:t>Qualex Solutions Include:</w:t>
      </w:r>
      <w:r w:rsidR="008A3CDE" w:rsidRPr="008A3CDE">
        <w:rPr>
          <w:rFonts w:ascii="Arial" w:eastAsia="Times New Roman" w:hAnsi="Arial" w:cs="Arial"/>
          <w:b/>
          <w:sz w:val="24"/>
          <w:szCs w:val="24"/>
        </w:rPr>
        <w:t xml:space="preserve"> </w:t>
      </w:r>
      <w:r w:rsidRPr="008A3CDE">
        <w:rPr>
          <w:rFonts w:ascii="Arial" w:hAnsi="Arial" w:cs="Arial"/>
          <w:b/>
          <w:sz w:val="24"/>
          <w:szCs w:val="24"/>
        </w:rPr>
        <w:t>iQ-Support™ </w:t>
      </w:r>
    </w:p>
    <w:p w:rsidR="00814BE4" w:rsidRPr="008A3CDE" w:rsidRDefault="00814BE4" w:rsidP="00814BE4">
      <w:pPr>
        <w:spacing w:after="0" w:line="240" w:lineRule="auto"/>
        <w:ind w:firstLine="720"/>
        <w:jc w:val="both"/>
        <w:textAlignment w:val="baseline"/>
        <w:rPr>
          <w:rFonts w:ascii="Arial" w:eastAsia="Times New Roman" w:hAnsi="Arial" w:cs="Arial"/>
        </w:rPr>
      </w:pPr>
    </w:p>
    <w:p w:rsidR="00814BE4" w:rsidRPr="008A3CDE" w:rsidRDefault="00814BE4" w:rsidP="00814BE4">
      <w:pPr>
        <w:spacing w:after="0" w:line="240" w:lineRule="auto"/>
        <w:jc w:val="both"/>
        <w:textAlignment w:val="baseline"/>
        <w:rPr>
          <w:rFonts w:ascii="Arial" w:eastAsia="Times New Roman" w:hAnsi="Arial" w:cs="Arial"/>
        </w:rPr>
      </w:pPr>
      <w:r w:rsidRPr="008A3CDE">
        <w:rPr>
          <w:rFonts w:ascii="Arial" w:eastAsia="Times New Roman" w:hAnsi="Arial" w:cs="Arial"/>
          <w:b/>
        </w:rPr>
        <w:t>Qualex</w:t>
      </w:r>
      <w:r w:rsidRPr="008A3CDE">
        <w:rPr>
          <w:rFonts w:ascii="Arial" w:eastAsia="Times New Roman" w:hAnsi="Arial" w:cs="Arial"/>
        </w:rPr>
        <w:t> </w:t>
      </w:r>
      <w:r w:rsidRPr="008A3CDE">
        <w:rPr>
          <w:rFonts w:ascii="Arial" w:eastAsia="Times New Roman" w:hAnsi="Arial" w:cs="Arial"/>
          <w:b/>
        </w:rPr>
        <w:t>iQ-Support™</w:t>
      </w:r>
      <w:r w:rsidRPr="008A3CDE">
        <w:rPr>
          <w:rFonts w:ascii="Arial" w:eastAsia="Times New Roman" w:hAnsi="Arial" w:cs="Arial"/>
        </w:rPr>
        <w:t xml:space="preserve"> is an internet-driven solution for organizations that, after implementing </w:t>
      </w:r>
      <w:r w:rsidR="00293E83">
        <w:rPr>
          <w:rFonts w:ascii="Arial" w:eastAsia="Times New Roman" w:hAnsi="Arial" w:cs="Arial"/>
        </w:rPr>
        <w:t>software solutions</w:t>
      </w:r>
      <w:r w:rsidRPr="008A3CDE">
        <w:rPr>
          <w:rFonts w:ascii="Arial" w:eastAsia="Times New Roman" w:hAnsi="Arial" w:cs="Arial"/>
        </w:rPr>
        <w:t>, need additional support to maintain their system's operation. Qualex offers bundles of consulting hours from its specialized consultants in Data Integration, Data Warehousing Construction, Business Intelligence Report</w:t>
      </w:r>
      <w:r w:rsidR="00293E83">
        <w:rPr>
          <w:rFonts w:ascii="Arial" w:eastAsia="Times New Roman" w:hAnsi="Arial" w:cs="Arial"/>
        </w:rPr>
        <w:t xml:space="preserve">ing and Sophisticated Analysis. </w:t>
      </w:r>
      <w:r w:rsidRPr="008A3CDE">
        <w:rPr>
          <w:rFonts w:ascii="Arial" w:eastAsia="Times New Roman" w:hAnsi="Arial" w:cs="Arial"/>
        </w:rPr>
        <w:t>All these services are provided at a low cost, with high quality and maximum accessibility.</w:t>
      </w:r>
    </w:p>
    <w:p w:rsidR="00814BE4" w:rsidRPr="008A3CDE" w:rsidRDefault="002A021C" w:rsidP="00814BE4">
      <w:pPr>
        <w:spacing w:before="150" w:after="0" w:line="240" w:lineRule="auto"/>
        <w:rPr>
          <w:rFonts w:ascii="Arial" w:eastAsia="Times New Roman" w:hAnsi="Arial" w:cs="Arial"/>
        </w:rPr>
      </w:pPr>
      <w:r w:rsidRPr="002A021C">
        <w:rPr>
          <w:rFonts w:ascii="Arial" w:eastAsia="Times New Roman" w:hAnsi="Arial" w:cs="Arial"/>
        </w:rPr>
        <w:pict>
          <v:rect id="_x0000_i1025" style="width:0;height:1.5pt" o:hralign="center" o:hrstd="t" o:hrnoshade="t" o:hr="t" fillcolor="black" stroked="f"/>
        </w:pict>
      </w:r>
    </w:p>
    <w:p w:rsidR="00814BE4" w:rsidRPr="008A3CDE" w:rsidRDefault="00814BE4" w:rsidP="00814BE4">
      <w:pPr>
        <w:spacing w:after="0" w:line="240" w:lineRule="auto"/>
        <w:textAlignment w:val="baseline"/>
        <w:outlineLvl w:val="1"/>
        <w:rPr>
          <w:rFonts w:ascii="Arial" w:eastAsia="Times New Roman" w:hAnsi="Arial" w:cs="Arial"/>
          <w:b/>
          <w:bCs/>
          <w:spacing w:val="-15"/>
        </w:rPr>
      </w:pPr>
    </w:p>
    <w:p w:rsidR="00814BE4" w:rsidRPr="008A3CDE" w:rsidRDefault="00814BE4" w:rsidP="00814BE4">
      <w:pPr>
        <w:spacing w:after="0" w:line="240" w:lineRule="auto"/>
        <w:textAlignment w:val="baseline"/>
        <w:outlineLvl w:val="1"/>
        <w:rPr>
          <w:rFonts w:ascii="Arial" w:eastAsia="Times New Roman" w:hAnsi="Arial" w:cs="Arial"/>
          <w:b/>
          <w:bCs/>
          <w:spacing w:val="-15"/>
        </w:rPr>
      </w:pPr>
      <w:r w:rsidRPr="008A3CDE">
        <w:rPr>
          <w:rFonts w:ascii="Arial" w:eastAsia="Times New Roman" w:hAnsi="Arial" w:cs="Arial"/>
          <w:b/>
          <w:bCs/>
          <w:spacing w:val="-15"/>
        </w:rPr>
        <w:t>The solution provides:</w:t>
      </w:r>
    </w:p>
    <w:p w:rsidR="00814BE4" w:rsidRPr="008A3CDE" w:rsidRDefault="00814BE4" w:rsidP="00814BE4">
      <w:pPr>
        <w:spacing w:after="0" w:line="240" w:lineRule="auto"/>
        <w:textAlignment w:val="baseline"/>
        <w:outlineLvl w:val="1"/>
        <w:rPr>
          <w:rFonts w:ascii="Arial" w:eastAsia="Times New Roman" w:hAnsi="Arial" w:cs="Arial"/>
          <w:b/>
          <w:bCs/>
          <w:spacing w:val="-15"/>
        </w:rPr>
      </w:pPr>
    </w:p>
    <w:p w:rsidR="00814BE4" w:rsidRPr="00271FF5" w:rsidRDefault="00271FF5" w:rsidP="00271FF5">
      <w:pPr>
        <w:numPr>
          <w:ilvl w:val="0"/>
          <w:numId w:val="6"/>
        </w:numPr>
        <w:spacing w:after="0" w:line="240" w:lineRule="auto"/>
        <w:textAlignment w:val="baseline"/>
        <w:rPr>
          <w:rFonts w:ascii="Arial" w:eastAsia="Times New Roman" w:hAnsi="Arial" w:cs="Arial"/>
        </w:rPr>
      </w:pPr>
      <w:r>
        <w:rPr>
          <w:rFonts w:ascii="Arial" w:eastAsia="Times New Roman" w:hAnsi="Arial" w:cs="Arial"/>
        </w:rPr>
        <w:t>Software i</w:t>
      </w:r>
      <w:r w:rsidR="00814BE4" w:rsidRPr="008A3CDE">
        <w:rPr>
          <w:rFonts w:ascii="Arial" w:eastAsia="Times New Roman" w:hAnsi="Arial" w:cs="Arial"/>
        </w:rPr>
        <w:t xml:space="preserve">nstallation </w:t>
      </w:r>
      <w:r>
        <w:rPr>
          <w:rFonts w:ascii="Arial" w:eastAsia="Times New Roman" w:hAnsi="Arial" w:cs="Arial"/>
        </w:rPr>
        <w:t>and u</w:t>
      </w:r>
      <w:r w:rsidR="00814BE4" w:rsidRPr="00271FF5">
        <w:rPr>
          <w:rFonts w:ascii="Arial" w:eastAsia="Times New Roman" w:hAnsi="Arial" w:cs="Arial"/>
        </w:rPr>
        <w:t>pdates for new versions of the software.</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Assessment of reporting options.</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 xml:space="preserve">Adjustment of systems to local </w:t>
      </w:r>
      <w:r w:rsidR="003E4475">
        <w:rPr>
          <w:rFonts w:ascii="Arial" w:eastAsia="Times New Roman" w:hAnsi="Arial" w:cs="Arial"/>
        </w:rPr>
        <w:t>legal requirements</w:t>
      </w:r>
      <w:r w:rsidRPr="008A3CDE">
        <w:rPr>
          <w:rFonts w:ascii="Arial" w:eastAsia="Times New Roman" w:hAnsi="Arial" w:cs="Arial"/>
        </w:rPr>
        <w:t>.</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Support via telephone at the level required by the customer.</w:t>
      </w:r>
    </w:p>
    <w:p w:rsidR="00814BE4" w:rsidRPr="004B0AE6" w:rsidRDefault="00814BE4" w:rsidP="004B0AE6">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IT support for software integration</w:t>
      </w:r>
      <w:r w:rsidR="004B0AE6">
        <w:rPr>
          <w:rFonts w:ascii="Arial" w:eastAsia="Times New Roman" w:hAnsi="Arial" w:cs="Arial"/>
        </w:rPr>
        <w:t xml:space="preserve"> and </w:t>
      </w:r>
      <w:r w:rsidRPr="004B0AE6">
        <w:rPr>
          <w:rFonts w:ascii="Arial" w:eastAsia="Times New Roman" w:hAnsi="Arial" w:cs="Arial"/>
        </w:rPr>
        <w:t xml:space="preserve">Training </w:t>
      </w:r>
      <w:r w:rsidR="00A67EA8" w:rsidRPr="004B0AE6">
        <w:rPr>
          <w:rFonts w:ascii="Arial" w:eastAsia="Times New Roman" w:hAnsi="Arial" w:cs="Arial"/>
        </w:rPr>
        <w:t xml:space="preserve">of </w:t>
      </w:r>
      <w:r w:rsidRPr="004B0AE6">
        <w:rPr>
          <w:rFonts w:ascii="Arial" w:eastAsia="Times New Roman" w:hAnsi="Arial" w:cs="Arial"/>
        </w:rPr>
        <w:t>support staff.</w:t>
      </w:r>
    </w:p>
    <w:p w:rsidR="00814BE4" w:rsidRPr="001F450A" w:rsidRDefault="00814BE4" w:rsidP="001F450A">
      <w:pPr>
        <w:numPr>
          <w:ilvl w:val="0"/>
          <w:numId w:val="6"/>
        </w:numPr>
        <w:spacing w:after="0" w:line="240" w:lineRule="auto"/>
        <w:textAlignment w:val="baseline"/>
        <w:rPr>
          <w:rFonts w:ascii="Arial" w:eastAsia="Times New Roman" w:hAnsi="Arial" w:cs="Arial"/>
        </w:rPr>
      </w:pPr>
      <w:r w:rsidRPr="001F450A">
        <w:rPr>
          <w:rFonts w:ascii="Arial" w:eastAsia="Times New Roman" w:hAnsi="Arial" w:cs="Arial"/>
        </w:rPr>
        <w:t>Administrative assistance in the creation or elimination of users.</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Assistance in writing basic software code.</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Assistance in the use of reports</w:t>
      </w:r>
      <w:r w:rsidR="00A67EA8">
        <w:rPr>
          <w:rFonts w:ascii="Arial" w:eastAsia="Times New Roman" w:hAnsi="Arial" w:cs="Arial"/>
        </w:rPr>
        <w:t>.</w:t>
      </w:r>
      <w:r w:rsidRPr="008A3CDE">
        <w:rPr>
          <w:rFonts w:ascii="Arial" w:eastAsia="Times New Roman" w:hAnsi="Arial" w:cs="Arial"/>
        </w:rPr>
        <w:t xml:space="preserve"> </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Assistance to solve technical problems in multi-tiered environments.</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Assistance in the maintenance of stored processes.</w:t>
      </w:r>
    </w:p>
    <w:p w:rsidR="00814BE4" w:rsidRPr="008A3CDE" w:rsidRDefault="00814BE4" w:rsidP="00814BE4">
      <w:pPr>
        <w:numPr>
          <w:ilvl w:val="0"/>
          <w:numId w:val="6"/>
        </w:numPr>
        <w:spacing w:after="0" w:line="240" w:lineRule="auto"/>
        <w:textAlignment w:val="baseline"/>
        <w:rPr>
          <w:rFonts w:ascii="Arial" w:eastAsia="Times New Roman" w:hAnsi="Arial" w:cs="Arial"/>
        </w:rPr>
      </w:pPr>
      <w:r w:rsidRPr="008A3CDE">
        <w:rPr>
          <w:rFonts w:ascii="Arial" w:eastAsia="Times New Roman" w:hAnsi="Arial" w:cs="Arial"/>
        </w:rPr>
        <w:t>Support to your business users.</w:t>
      </w:r>
    </w:p>
    <w:p w:rsidR="00814BE4" w:rsidRPr="008A3CDE" w:rsidRDefault="002A021C" w:rsidP="00814BE4">
      <w:pPr>
        <w:spacing w:before="150" w:after="0" w:line="240" w:lineRule="auto"/>
        <w:rPr>
          <w:rFonts w:ascii="Arial" w:eastAsia="Times New Roman" w:hAnsi="Arial" w:cs="Arial"/>
        </w:rPr>
      </w:pPr>
      <w:r w:rsidRPr="002A021C">
        <w:rPr>
          <w:rFonts w:ascii="Arial" w:eastAsia="Times New Roman" w:hAnsi="Arial" w:cs="Arial"/>
        </w:rPr>
        <w:pict>
          <v:rect id="_x0000_i1026" style="width:0;height:1.5pt" o:hralign="center" o:hrstd="t" o:hrnoshade="t" o:hr="t" fillcolor="black" stroked="f"/>
        </w:pict>
      </w:r>
    </w:p>
    <w:p w:rsidR="00814BE4" w:rsidRPr="008A3CDE" w:rsidRDefault="00814BE4" w:rsidP="00814BE4">
      <w:pPr>
        <w:spacing w:after="0" w:line="240" w:lineRule="auto"/>
        <w:textAlignment w:val="baseline"/>
        <w:outlineLvl w:val="1"/>
        <w:rPr>
          <w:rFonts w:ascii="Arial" w:eastAsia="Times New Roman" w:hAnsi="Arial" w:cs="Arial"/>
          <w:b/>
          <w:bCs/>
          <w:spacing w:val="-15"/>
        </w:rPr>
      </w:pPr>
    </w:p>
    <w:p w:rsidR="00814BE4" w:rsidRPr="008A3CDE" w:rsidRDefault="00814BE4" w:rsidP="00814BE4">
      <w:pPr>
        <w:spacing w:after="0" w:line="240" w:lineRule="auto"/>
        <w:textAlignment w:val="baseline"/>
        <w:outlineLvl w:val="1"/>
        <w:rPr>
          <w:rFonts w:ascii="Arial" w:eastAsia="Times New Roman" w:hAnsi="Arial" w:cs="Arial"/>
          <w:b/>
          <w:bCs/>
          <w:spacing w:val="-15"/>
        </w:rPr>
      </w:pPr>
      <w:r w:rsidRPr="008A3CDE">
        <w:rPr>
          <w:rFonts w:ascii="Arial" w:eastAsia="Times New Roman" w:hAnsi="Arial" w:cs="Arial"/>
          <w:b/>
          <w:bCs/>
          <w:spacing w:val="-15"/>
        </w:rPr>
        <w:t>Service Commitment</w:t>
      </w:r>
    </w:p>
    <w:p w:rsidR="00814BE4" w:rsidRPr="008A3CDE" w:rsidRDefault="00814BE4" w:rsidP="00814BE4">
      <w:pPr>
        <w:spacing w:after="0" w:line="240" w:lineRule="auto"/>
        <w:textAlignment w:val="baseline"/>
        <w:outlineLvl w:val="1"/>
        <w:rPr>
          <w:rFonts w:ascii="Arial" w:eastAsia="Times New Roman" w:hAnsi="Arial" w:cs="Arial"/>
          <w:b/>
          <w:bCs/>
          <w:spacing w:val="-15"/>
        </w:rPr>
      </w:pPr>
    </w:p>
    <w:p w:rsidR="00814BE4" w:rsidRPr="001F450A" w:rsidRDefault="00814BE4" w:rsidP="007D7B12">
      <w:pPr>
        <w:spacing w:after="0" w:line="240" w:lineRule="auto"/>
        <w:jc w:val="both"/>
        <w:textAlignment w:val="baseline"/>
        <w:rPr>
          <w:rFonts w:ascii="Arial" w:eastAsia="Times New Roman" w:hAnsi="Arial" w:cs="Arial"/>
        </w:rPr>
      </w:pPr>
      <w:r w:rsidRPr="008A3CDE">
        <w:rPr>
          <w:rFonts w:ascii="Arial" w:eastAsia="Times New Roman" w:hAnsi="Arial" w:cs="Arial"/>
        </w:rPr>
        <w:t>Once an issue concerning the use of software is reported, Qualex agrees to assign a resource to verify the issue. In critical issues (High), this resource will be assigned within specific pre-determine business hours and for regular issues (Low and Medium), the resource will be assigned within one business day.</w:t>
      </w:r>
      <w:r w:rsidR="007D7B12" w:rsidRPr="008A3CDE" w:rsidDel="001F450A">
        <w:rPr>
          <w:rFonts w:ascii="Arial" w:eastAsia="Times New Roman" w:hAnsi="Arial" w:cs="Arial"/>
        </w:rPr>
        <w:t xml:space="preserve"> </w:t>
      </w:r>
    </w:p>
    <w:sectPr w:rsidR="00814BE4" w:rsidRPr="001F450A" w:rsidSect="00271FF5">
      <w:headerReference w:type="even" r:id="rId9"/>
      <w:headerReference w:type="default" r:id="rId10"/>
      <w:footerReference w:type="even" r:id="rId11"/>
      <w:footerReference w:type="default" r:id="rId12"/>
      <w:headerReference w:type="first" r:id="rId13"/>
      <w:footerReference w:type="first" r:id="rId14"/>
      <w:pgSz w:w="12240" w:h="15840"/>
      <w:pgMar w:top="288" w:right="720" w:bottom="720" w:left="720" w:header="14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9DF" w:rsidRDefault="00AD09DF" w:rsidP="00A11D0D">
      <w:pPr>
        <w:spacing w:after="0" w:line="240" w:lineRule="auto"/>
      </w:pPr>
      <w:r>
        <w:separator/>
      </w:r>
    </w:p>
  </w:endnote>
  <w:endnote w:type="continuationSeparator" w:id="0">
    <w:p w:rsidR="00AD09DF" w:rsidRDefault="00AD09DF" w:rsidP="00A11D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F" w:rsidRDefault="00262A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D1" w:rsidRDefault="002A021C">
    <w:pPr>
      <w:pStyle w:val="Footer"/>
      <w:rPr>
        <w:lang w:val="es-ES"/>
      </w:rPr>
    </w:pPr>
    <w:r>
      <w:rPr>
        <w:noProof/>
      </w:rPr>
      <w:pict>
        <v:shapetype id="_x0000_t32" coordsize="21600,21600" o:spt="32" o:oned="t" path="m,l21600,21600e" filled="f">
          <v:path arrowok="t" fillok="f" o:connecttype="none"/>
          <o:lock v:ext="edit" shapetype="t"/>
        </v:shapetype>
        <v:shape id="AutoShape 3" o:spid="_x0000_s4097" type="#_x0000_t32" style="position:absolute;margin-left:-7.8pt;margin-top:11.35pt;width:544.8pt;height:0;z-index:2516592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eEe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"/>
      </w:pict>
    </w:r>
  </w:p>
  <w:p w:rsidR="00D832D1" w:rsidRPr="00064767" w:rsidRDefault="00D832D1">
    <w:pPr>
      <w:pStyle w:val="Footer"/>
      <w:rPr>
        <w:lang w:val="es-ES"/>
      </w:rPr>
    </w:pPr>
    <w:r>
      <w:rPr>
        <w:lang w:val="es-ES"/>
      </w:rPr>
      <w:t>Cecilia Pedrazzoli</w:t>
    </w:r>
  </w:p>
  <w:p w:rsidR="00D832D1" w:rsidRPr="00064767" w:rsidRDefault="00D832D1">
    <w:pPr>
      <w:pStyle w:val="Footer"/>
      <w:rPr>
        <w:lang w:val="es-ES"/>
      </w:rPr>
    </w:pPr>
    <w:r w:rsidRPr="00064767">
      <w:rPr>
        <w:lang w:val="es-ES"/>
      </w:rPr>
      <w:t>+1 786 344 6250</w:t>
    </w:r>
  </w:p>
  <w:p w:rsidR="00D832D1" w:rsidRDefault="002A021C">
    <w:pPr>
      <w:pStyle w:val="Footer"/>
      <w:rPr>
        <w:lang w:val="es-ES"/>
      </w:rPr>
    </w:pPr>
    <w:hyperlink r:id="rId1" w:history="1">
      <w:r w:rsidR="00150BB0" w:rsidRPr="00D96D88">
        <w:rPr>
          <w:rStyle w:val="Hyperlink"/>
          <w:lang w:val="es-ES"/>
        </w:rPr>
        <w:t>cecilia.pedrazzoli@qlx.com</w:t>
      </w:r>
    </w:hyperlink>
  </w:p>
  <w:p w:rsidR="00150BB0" w:rsidRPr="00064767" w:rsidRDefault="00150BB0">
    <w:pPr>
      <w:pStyle w:val="Footer"/>
      <w:rPr>
        <w:lang w:val="es-ES"/>
      </w:rPr>
    </w:pPr>
    <w:r>
      <w:rPr>
        <w:lang w:val="es-ES"/>
      </w:rPr>
      <w:t>www.qlx.com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F" w:rsidRDefault="00262A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9DF" w:rsidRDefault="00AD09DF" w:rsidP="00A11D0D">
      <w:pPr>
        <w:spacing w:after="0" w:line="240" w:lineRule="auto"/>
      </w:pPr>
      <w:r>
        <w:separator/>
      </w:r>
    </w:p>
  </w:footnote>
  <w:footnote w:type="continuationSeparator" w:id="0">
    <w:p w:rsidR="00AD09DF" w:rsidRDefault="00AD09DF" w:rsidP="00A11D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F" w:rsidRDefault="00262A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D1" w:rsidRDefault="00D832D1" w:rsidP="001652E3">
    <w:pPr>
      <w:spacing w:after="0" w:line="240" w:lineRule="auto"/>
      <w:outlineLvl w:val="0"/>
    </w:pPr>
    <w:r>
      <w:rPr>
        <w:noProof/>
      </w:rPr>
      <w:drawing>
        <wp:inline distT="0" distB="0" distL="0" distR="0">
          <wp:extent cx="1712068" cy="650869"/>
          <wp:effectExtent l="0" t="0" r="2432" b="0"/>
          <wp:docPr id="3" name="2 Imagen" descr="Qlx Logo -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x Logo - Transparent.png"/>
                  <pic:cNvPicPr/>
                </pic:nvPicPr>
                <pic:blipFill>
                  <a:blip r:embed="rId1"/>
                  <a:stretch>
                    <a:fillRect/>
                  </a:stretch>
                </pic:blipFill>
                <pic:spPr>
                  <a:xfrm>
                    <a:off x="0" y="0"/>
                    <a:ext cx="1742016" cy="662254"/>
                  </a:xfrm>
                  <a:prstGeom prst="rect">
                    <a:avLst/>
                  </a:prstGeom>
                </pic:spPr>
              </pic:pic>
            </a:graphicData>
          </a:graphic>
        </wp:inline>
      </w:drawing>
    </w:r>
    <w:r w:rsidR="001652E3" w:rsidRPr="001652E3">
      <w:rPr>
        <w:rFonts w:ascii="Arial" w:eastAsia="Times New Roman" w:hAnsi="Arial" w:cs="Arial"/>
        <w:b/>
        <w:kern w:val="36"/>
        <w:sz w:val="24"/>
        <w:szCs w:val="24"/>
      </w:rPr>
      <w:t xml:space="preserve"> </w:t>
    </w:r>
    <w:r w:rsidR="001652E3">
      <w:rPr>
        <w:rFonts w:ascii="Arial" w:eastAsia="Times New Roman" w:hAnsi="Arial" w:cs="Arial"/>
        <w:b/>
        <w:kern w:val="36"/>
        <w:sz w:val="24"/>
        <w:szCs w:val="24"/>
      </w:rPr>
      <w:t xml:space="preserve">            </w:t>
    </w:r>
    <w:r w:rsidR="001652E3" w:rsidRPr="00150BB0">
      <w:rPr>
        <w:rFonts w:ascii="Arial" w:eastAsia="Times New Roman" w:hAnsi="Arial" w:cs="Arial"/>
        <w:b/>
        <w:kern w:val="36"/>
        <w:sz w:val="32"/>
        <w:szCs w:val="32"/>
      </w:rPr>
      <w:t>Qualex Retail Practice</w:t>
    </w:r>
    <w:r w:rsidR="00271FF5">
      <w:tab/>
    </w:r>
  </w:p>
  <w:p w:rsidR="00D832D1" w:rsidRDefault="002A021C">
    <w:pPr>
      <w:pStyle w:val="Header"/>
    </w:pPr>
    <w:r>
      <w:rPr>
        <w:noProof/>
      </w:rPr>
      <w:pict>
        <v:shapetype id="_x0000_t32" coordsize="21600,21600" o:spt="32" o:oned="t" path="m,l21600,21600e" filled="f">
          <v:path arrowok="t" fillok="f" o:connecttype="none"/>
          <o:lock v:ext="edit" shapetype="t"/>
        </v:shapetype>
        <v:shape id="AutoShape 1" o:spid="_x0000_s4098" type="#_x0000_t32" style="position:absolute;margin-left:-7.8pt;margin-top:6pt;width:552.6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IKX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"/>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F" w:rsidRDefault="00262A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B3AE4"/>
    <w:multiLevelType w:val="hybridMultilevel"/>
    <w:tmpl w:val="2554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6D3168"/>
    <w:multiLevelType w:val="multilevel"/>
    <w:tmpl w:val="3484F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485D23"/>
    <w:multiLevelType w:val="hybridMultilevel"/>
    <w:tmpl w:val="B8C4B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B6634E"/>
    <w:multiLevelType w:val="hybridMultilevel"/>
    <w:tmpl w:val="CD0CD5A2"/>
    <w:lvl w:ilvl="0" w:tplc="0409000D">
      <w:start w:val="1"/>
      <w:numFmt w:val="bullet"/>
      <w:lvlText w:val=""/>
      <w:lvlJc w:val="left"/>
      <w:pPr>
        <w:ind w:left="2205" w:hanging="360"/>
      </w:pPr>
      <w:rPr>
        <w:rFonts w:ascii="Wingdings" w:hAnsi="Wingdings"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4">
    <w:nsid w:val="3A657C65"/>
    <w:multiLevelType w:val="hybridMultilevel"/>
    <w:tmpl w:val="9D36A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B119D8"/>
    <w:multiLevelType w:val="hybridMultilevel"/>
    <w:tmpl w:val="6F941F66"/>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6">
    <w:nsid w:val="69966DCA"/>
    <w:multiLevelType w:val="multilevel"/>
    <w:tmpl w:val="778C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8F3766"/>
    <w:multiLevelType w:val="multilevel"/>
    <w:tmpl w:val="EF28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1B41D3"/>
    <w:multiLevelType w:val="multilevel"/>
    <w:tmpl w:val="F57E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
  </w:num>
  <w:num w:numId="4">
    <w:abstractNumId w:val="4"/>
  </w:num>
  <w:num w:numId="5">
    <w:abstractNumId w:val="2"/>
  </w:num>
  <w:num w:numId="6">
    <w:abstractNumId w:val="5"/>
  </w:num>
  <w:num w:numId="7">
    <w:abstractNumId w:val="7"/>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trackRevisions/>
  <w:defaultTabStop w:val="720"/>
  <w:characterSpacingControl w:val="doNotCompress"/>
  <w:hdrShapeDefaults>
    <o:shapedefaults v:ext="edit" spidmax="5122"/>
    <o:shapelayout v:ext="edit">
      <o:idmap v:ext="edit" data="4"/>
      <o:rules v:ext="edit">
        <o:r id="V:Rule1" type="connector" idref="#AutoShape 1"/>
        <o:r id="V:Rule2" type="connector" idref="#AutoShape 3"/>
      </o:rules>
    </o:shapelayout>
  </w:hdrShapeDefaults>
  <w:footnotePr>
    <w:footnote w:id="-1"/>
    <w:footnote w:id="0"/>
  </w:footnotePr>
  <w:endnotePr>
    <w:endnote w:id="-1"/>
    <w:endnote w:id="0"/>
  </w:endnotePr>
  <w:compat/>
  <w:rsids>
    <w:rsidRoot w:val="00F63567"/>
    <w:rsid w:val="00034C86"/>
    <w:rsid w:val="00064767"/>
    <w:rsid w:val="000E25F0"/>
    <w:rsid w:val="000F5DFF"/>
    <w:rsid w:val="00132864"/>
    <w:rsid w:val="00150BB0"/>
    <w:rsid w:val="001652E3"/>
    <w:rsid w:val="0018636E"/>
    <w:rsid w:val="001A3EBE"/>
    <w:rsid w:val="001B5F0E"/>
    <w:rsid w:val="001F450A"/>
    <w:rsid w:val="002229B4"/>
    <w:rsid w:val="00262A6F"/>
    <w:rsid w:val="00271FF5"/>
    <w:rsid w:val="00293E83"/>
    <w:rsid w:val="00295547"/>
    <w:rsid w:val="002A021C"/>
    <w:rsid w:val="002E4123"/>
    <w:rsid w:val="00316440"/>
    <w:rsid w:val="00393E54"/>
    <w:rsid w:val="003B35C7"/>
    <w:rsid w:val="003C10BD"/>
    <w:rsid w:val="003C2E0D"/>
    <w:rsid w:val="003E4475"/>
    <w:rsid w:val="004B0AE6"/>
    <w:rsid w:val="004B6694"/>
    <w:rsid w:val="00561F8D"/>
    <w:rsid w:val="006A6470"/>
    <w:rsid w:val="006B7155"/>
    <w:rsid w:val="00712A5A"/>
    <w:rsid w:val="00782813"/>
    <w:rsid w:val="007D7B12"/>
    <w:rsid w:val="00805BF6"/>
    <w:rsid w:val="00813BD2"/>
    <w:rsid w:val="00814BE4"/>
    <w:rsid w:val="008A3CDE"/>
    <w:rsid w:val="008E4AD6"/>
    <w:rsid w:val="008E53B8"/>
    <w:rsid w:val="009246A9"/>
    <w:rsid w:val="0094788C"/>
    <w:rsid w:val="00961EB0"/>
    <w:rsid w:val="00963C13"/>
    <w:rsid w:val="00981EFD"/>
    <w:rsid w:val="00996A7D"/>
    <w:rsid w:val="009A23AD"/>
    <w:rsid w:val="009C21C6"/>
    <w:rsid w:val="00A06ECA"/>
    <w:rsid w:val="00A07D1F"/>
    <w:rsid w:val="00A11D0D"/>
    <w:rsid w:val="00A4253C"/>
    <w:rsid w:val="00A67EA8"/>
    <w:rsid w:val="00A74AFA"/>
    <w:rsid w:val="00A94D10"/>
    <w:rsid w:val="00AC5A09"/>
    <w:rsid w:val="00AD09DF"/>
    <w:rsid w:val="00AD3EE2"/>
    <w:rsid w:val="00B02B24"/>
    <w:rsid w:val="00B03BFA"/>
    <w:rsid w:val="00B714BE"/>
    <w:rsid w:val="00B94DD9"/>
    <w:rsid w:val="00BA25F7"/>
    <w:rsid w:val="00BB2F36"/>
    <w:rsid w:val="00BC1770"/>
    <w:rsid w:val="00CA21EB"/>
    <w:rsid w:val="00CE40EE"/>
    <w:rsid w:val="00CF18AE"/>
    <w:rsid w:val="00D832D1"/>
    <w:rsid w:val="00DA7F9F"/>
    <w:rsid w:val="00DC4F03"/>
    <w:rsid w:val="00E42202"/>
    <w:rsid w:val="00E54A9F"/>
    <w:rsid w:val="00EA6401"/>
    <w:rsid w:val="00EA762F"/>
    <w:rsid w:val="00EC750D"/>
    <w:rsid w:val="00F05649"/>
    <w:rsid w:val="00F5332C"/>
    <w:rsid w:val="00F63567"/>
    <w:rsid w:val="00FB3905"/>
    <w:rsid w:val="00FB423E"/>
    <w:rsid w:val="00FB7A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5F0"/>
  </w:style>
  <w:style w:type="paragraph" w:styleId="Heading1">
    <w:name w:val="heading 1"/>
    <w:basedOn w:val="Normal"/>
    <w:link w:val="Heading1Char"/>
    <w:uiPriority w:val="9"/>
    <w:qFormat/>
    <w:rsid w:val="00F63567"/>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F63567"/>
    <w:pPr>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63567"/>
    <w:pPr>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567"/>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F6356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6356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356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567"/>
    <w:rPr>
      <w:rFonts w:ascii="Tahoma" w:hAnsi="Tahoma" w:cs="Tahoma"/>
      <w:sz w:val="16"/>
      <w:szCs w:val="16"/>
    </w:rPr>
  </w:style>
  <w:style w:type="paragraph" w:styleId="Header">
    <w:name w:val="header"/>
    <w:basedOn w:val="Normal"/>
    <w:link w:val="HeaderChar"/>
    <w:uiPriority w:val="99"/>
    <w:unhideWhenUsed/>
    <w:rsid w:val="00A1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D0D"/>
  </w:style>
  <w:style w:type="paragraph" w:styleId="Footer">
    <w:name w:val="footer"/>
    <w:basedOn w:val="Normal"/>
    <w:link w:val="FooterChar"/>
    <w:uiPriority w:val="99"/>
    <w:unhideWhenUsed/>
    <w:rsid w:val="00A1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D0D"/>
  </w:style>
  <w:style w:type="paragraph" w:styleId="ListParagraph">
    <w:name w:val="List Paragraph"/>
    <w:basedOn w:val="Normal"/>
    <w:uiPriority w:val="34"/>
    <w:qFormat/>
    <w:rsid w:val="00064767"/>
    <w:pPr>
      <w:ind w:left="720"/>
      <w:contextualSpacing/>
    </w:pPr>
  </w:style>
  <w:style w:type="character" w:styleId="CommentReference">
    <w:name w:val="annotation reference"/>
    <w:basedOn w:val="DefaultParagraphFont"/>
    <w:uiPriority w:val="99"/>
    <w:semiHidden/>
    <w:unhideWhenUsed/>
    <w:rsid w:val="00CA21EB"/>
    <w:rPr>
      <w:sz w:val="18"/>
      <w:szCs w:val="18"/>
    </w:rPr>
  </w:style>
  <w:style w:type="paragraph" w:styleId="CommentText">
    <w:name w:val="annotation text"/>
    <w:basedOn w:val="Normal"/>
    <w:link w:val="CommentTextChar"/>
    <w:uiPriority w:val="99"/>
    <w:semiHidden/>
    <w:unhideWhenUsed/>
    <w:rsid w:val="00CA21EB"/>
    <w:pPr>
      <w:spacing w:line="240" w:lineRule="auto"/>
    </w:pPr>
    <w:rPr>
      <w:sz w:val="24"/>
      <w:szCs w:val="24"/>
    </w:rPr>
  </w:style>
  <w:style w:type="character" w:customStyle="1" w:styleId="CommentTextChar">
    <w:name w:val="Comment Text Char"/>
    <w:basedOn w:val="DefaultParagraphFont"/>
    <w:link w:val="CommentText"/>
    <w:uiPriority w:val="99"/>
    <w:semiHidden/>
    <w:rsid w:val="00CA21EB"/>
    <w:rPr>
      <w:sz w:val="24"/>
      <w:szCs w:val="24"/>
    </w:rPr>
  </w:style>
  <w:style w:type="paragraph" w:styleId="CommentSubject">
    <w:name w:val="annotation subject"/>
    <w:basedOn w:val="CommentText"/>
    <w:next w:val="CommentText"/>
    <w:link w:val="CommentSubjectChar"/>
    <w:uiPriority w:val="99"/>
    <w:semiHidden/>
    <w:unhideWhenUsed/>
    <w:rsid w:val="00CA21EB"/>
    <w:rPr>
      <w:b/>
      <w:bCs/>
      <w:sz w:val="20"/>
      <w:szCs w:val="20"/>
    </w:rPr>
  </w:style>
  <w:style w:type="character" w:customStyle="1" w:styleId="CommentSubjectChar">
    <w:name w:val="Comment Subject Char"/>
    <w:basedOn w:val="CommentTextChar"/>
    <w:link w:val="CommentSubject"/>
    <w:uiPriority w:val="99"/>
    <w:semiHidden/>
    <w:rsid w:val="00CA21EB"/>
    <w:rPr>
      <w:b/>
      <w:bCs/>
      <w:sz w:val="20"/>
      <w:szCs w:val="20"/>
    </w:rPr>
  </w:style>
  <w:style w:type="character" w:styleId="Hyperlink">
    <w:name w:val="Hyperlink"/>
    <w:basedOn w:val="DefaultParagraphFont"/>
    <w:uiPriority w:val="99"/>
    <w:unhideWhenUsed/>
    <w:rsid w:val="00150B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5F0"/>
  </w:style>
  <w:style w:type="paragraph" w:styleId="Heading1">
    <w:name w:val="heading 1"/>
    <w:basedOn w:val="Normal"/>
    <w:link w:val="Heading1Char"/>
    <w:uiPriority w:val="9"/>
    <w:qFormat/>
    <w:rsid w:val="00F63567"/>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F63567"/>
    <w:pPr>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63567"/>
    <w:pPr>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567"/>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F6356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6356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356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567"/>
    <w:rPr>
      <w:rFonts w:ascii="Tahoma" w:hAnsi="Tahoma" w:cs="Tahoma"/>
      <w:sz w:val="16"/>
      <w:szCs w:val="16"/>
    </w:rPr>
  </w:style>
  <w:style w:type="paragraph" w:styleId="Header">
    <w:name w:val="header"/>
    <w:basedOn w:val="Normal"/>
    <w:link w:val="HeaderChar"/>
    <w:uiPriority w:val="99"/>
    <w:unhideWhenUsed/>
    <w:rsid w:val="00A1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D0D"/>
  </w:style>
  <w:style w:type="paragraph" w:styleId="Footer">
    <w:name w:val="footer"/>
    <w:basedOn w:val="Normal"/>
    <w:link w:val="FooterChar"/>
    <w:uiPriority w:val="99"/>
    <w:unhideWhenUsed/>
    <w:rsid w:val="00A1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D0D"/>
  </w:style>
  <w:style w:type="paragraph" w:styleId="ListParagraph">
    <w:name w:val="List Paragraph"/>
    <w:basedOn w:val="Normal"/>
    <w:uiPriority w:val="34"/>
    <w:qFormat/>
    <w:rsid w:val="00064767"/>
    <w:pPr>
      <w:ind w:left="720"/>
      <w:contextualSpacing/>
    </w:pPr>
  </w:style>
  <w:style w:type="character" w:styleId="CommentReference">
    <w:name w:val="annotation reference"/>
    <w:basedOn w:val="DefaultParagraphFont"/>
    <w:uiPriority w:val="99"/>
    <w:semiHidden/>
    <w:unhideWhenUsed/>
    <w:rsid w:val="00CA21EB"/>
    <w:rPr>
      <w:sz w:val="18"/>
      <w:szCs w:val="18"/>
    </w:rPr>
  </w:style>
  <w:style w:type="paragraph" w:styleId="CommentText">
    <w:name w:val="annotation text"/>
    <w:basedOn w:val="Normal"/>
    <w:link w:val="CommentTextChar"/>
    <w:uiPriority w:val="99"/>
    <w:semiHidden/>
    <w:unhideWhenUsed/>
    <w:rsid w:val="00CA21EB"/>
    <w:pPr>
      <w:spacing w:line="240" w:lineRule="auto"/>
    </w:pPr>
    <w:rPr>
      <w:sz w:val="24"/>
      <w:szCs w:val="24"/>
    </w:rPr>
  </w:style>
  <w:style w:type="character" w:customStyle="1" w:styleId="CommentTextChar">
    <w:name w:val="Comment Text Char"/>
    <w:basedOn w:val="DefaultParagraphFont"/>
    <w:link w:val="CommentText"/>
    <w:uiPriority w:val="99"/>
    <w:semiHidden/>
    <w:rsid w:val="00CA21EB"/>
    <w:rPr>
      <w:sz w:val="24"/>
      <w:szCs w:val="24"/>
    </w:rPr>
  </w:style>
  <w:style w:type="paragraph" w:styleId="CommentSubject">
    <w:name w:val="annotation subject"/>
    <w:basedOn w:val="CommentText"/>
    <w:next w:val="CommentText"/>
    <w:link w:val="CommentSubjectChar"/>
    <w:uiPriority w:val="99"/>
    <w:semiHidden/>
    <w:unhideWhenUsed/>
    <w:rsid w:val="00CA21EB"/>
    <w:rPr>
      <w:b/>
      <w:bCs/>
      <w:sz w:val="20"/>
      <w:szCs w:val="20"/>
    </w:rPr>
  </w:style>
  <w:style w:type="character" w:customStyle="1" w:styleId="CommentSubjectChar">
    <w:name w:val="Comment Subject Char"/>
    <w:basedOn w:val="CommentTextChar"/>
    <w:link w:val="CommentSubject"/>
    <w:uiPriority w:val="99"/>
    <w:semiHidden/>
    <w:rsid w:val="00CA21EB"/>
    <w:rPr>
      <w:b/>
      <w:bCs/>
      <w:sz w:val="20"/>
      <w:szCs w:val="20"/>
    </w:rPr>
  </w:style>
  <w:style w:type="character" w:styleId="Hyperlink">
    <w:name w:val="Hyperlink"/>
    <w:basedOn w:val="DefaultParagraphFont"/>
    <w:uiPriority w:val="99"/>
    <w:unhideWhenUsed/>
    <w:rsid w:val="00150BB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3251774">
      <w:bodyDiv w:val="1"/>
      <w:marLeft w:val="0"/>
      <w:marRight w:val="0"/>
      <w:marTop w:val="0"/>
      <w:marBottom w:val="0"/>
      <w:divBdr>
        <w:top w:val="none" w:sz="0" w:space="0" w:color="auto"/>
        <w:left w:val="none" w:sz="0" w:space="0" w:color="auto"/>
        <w:bottom w:val="none" w:sz="0" w:space="0" w:color="auto"/>
        <w:right w:val="none" w:sz="0" w:space="0" w:color="auto"/>
      </w:divBdr>
      <w:divsChild>
        <w:div w:id="715929698">
          <w:marLeft w:val="0"/>
          <w:marRight w:val="0"/>
          <w:marTop w:val="0"/>
          <w:marBottom w:val="245"/>
          <w:divBdr>
            <w:top w:val="none" w:sz="0" w:space="0" w:color="auto"/>
            <w:left w:val="none" w:sz="0" w:space="0" w:color="auto"/>
            <w:bottom w:val="none" w:sz="0" w:space="0" w:color="auto"/>
            <w:right w:val="none" w:sz="0" w:space="0" w:color="auto"/>
          </w:divBdr>
          <w:divsChild>
            <w:div w:id="785084672">
              <w:marLeft w:val="0"/>
              <w:marRight w:val="0"/>
              <w:marTop w:val="306"/>
              <w:marBottom w:val="0"/>
              <w:divBdr>
                <w:top w:val="none" w:sz="0" w:space="0" w:color="auto"/>
                <w:left w:val="none" w:sz="0" w:space="0" w:color="auto"/>
                <w:bottom w:val="none" w:sz="0" w:space="0" w:color="auto"/>
                <w:right w:val="none" w:sz="0" w:space="0" w:color="auto"/>
              </w:divBdr>
              <w:divsChild>
                <w:div w:id="384837536">
                  <w:marLeft w:val="6434"/>
                  <w:marRight w:val="0"/>
                  <w:marTop w:val="0"/>
                  <w:marBottom w:val="0"/>
                  <w:divBdr>
                    <w:top w:val="none" w:sz="0" w:space="0" w:color="auto"/>
                    <w:left w:val="none" w:sz="0" w:space="0" w:color="auto"/>
                    <w:bottom w:val="none" w:sz="0" w:space="0" w:color="auto"/>
                    <w:right w:val="none" w:sz="0" w:space="0" w:color="auto"/>
                  </w:divBdr>
                  <w:divsChild>
                    <w:div w:id="1009211411">
                      <w:marLeft w:val="0"/>
                      <w:marRight w:val="0"/>
                      <w:marTop w:val="0"/>
                      <w:marBottom w:val="0"/>
                      <w:divBdr>
                        <w:top w:val="none" w:sz="0" w:space="0" w:color="auto"/>
                        <w:left w:val="none" w:sz="0" w:space="0" w:color="auto"/>
                        <w:bottom w:val="none" w:sz="0" w:space="0" w:color="auto"/>
                        <w:right w:val="none" w:sz="0" w:space="0" w:color="auto"/>
                      </w:divBdr>
                    </w:div>
                    <w:div w:id="2005550044">
                      <w:marLeft w:val="0"/>
                      <w:marRight w:val="0"/>
                      <w:marTop w:val="0"/>
                      <w:marBottom w:val="0"/>
                      <w:divBdr>
                        <w:top w:val="none" w:sz="0" w:space="0" w:color="auto"/>
                        <w:left w:val="none" w:sz="0" w:space="0" w:color="auto"/>
                        <w:bottom w:val="none" w:sz="0" w:space="0" w:color="auto"/>
                        <w:right w:val="none" w:sz="0" w:space="0" w:color="auto"/>
                      </w:divBdr>
                    </w:div>
                    <w:div w:id="1895385027">
                      <w:marLeft w:val="0"/>
                      <w:marRight w:val="0"/>
                      <w:marTop w:val="0"/>
                      <w:marBottom w:val="0"/>
                      <w:divBdr>
                        <w:top w:val="none" w:sz="0" w:space="0" w:color="auto"/>
                        <w:left w:val="none" w:sz="0" w:space="0" w:color="auto"/>
                        <w:bottom w:val="none" w:sz="0" w:space="0" w:color="auto"/>
                        <w:right w:val="none" w:sz="0" w:space="0" w:color="auto"/>
                      </w:divBdr>
                    </w:div>
                    <w:div w:id="159010178">
                      <w:marLeft w:val="0"/>
                      <w:marRight w:val="0"/>
                      <w:marTop w:val="0"/>
                      <w:marBottom w:val="0"/>
                      <w:divBdr>
                        <w:top w:val="none" w:sz="0" w:space="0" w:color="auto"/>
                        <w:left w:val="none" w:sz="0" w:space="0" w:color="auto"/>
                        <w:bottom w:val="none" w:sz="0" w:space="0" w:color="auto"/>
                        <w:right w:val="none" w:sz="0" w:space="0" w:color="auto"/>
                      </w:divBdr>
                    </w:div>
                    <w:div w:id="459541992">
                      <w:marLeft w:val="0"/>
                      <w:marRight w:val="0"/>
                      <w:marTop w:val="0"/>
                      <w:marBottom w:val="0"/>
                      <w:divBdr>
                        <w:top w:val="none" w:sz="0" w:space="0" w:color="auto"/>
                        <w:left w:val="none" w:sz="0" w:space="0" w:color="auto"/>
                        <w:bottom w:val="none" w:sz="0" w:space="0" w:color="auto"/>
                        <w:right w:val="none" w:sz="0" w:space="0" w:color="auto"/>
                      </w:divBdr>
                    </w:div>
                    <w:div w:id="20073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cecilia.pedrazzoli@qlx.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4765</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cp:lastPrinted>2014-01-07T13:43:00Z</cp:lastPrinted>
  <dcterms:created xsi:type="dcterms:W3CDTF">2014-01-13T14:45:00Z</dcterms:created>
  <dcterms:modified xsi:type="dcterms:W3CDTF">2014-01-13T14:45:00Z</dcterms:modified>
</cp:coreProperties>
</file>